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BCF" w:rsidRDefault="00964BCF" w:rsidP="00964BCF">
      <w:pPr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ro-MD" w:eastAsia="en-GB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o-MD" w:eastAsia="en-GB"/>
        </w:rPr>
        <w:t>Tabelul nr.2</w:t>
      </w:r>
    </w:p>
    <w:p w:rsidR="00370DEA" w:rsidRDefault="00F53F44" w:rsidP="00370DEA">
      <w:pPr>
        <w:jc w:val="center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o-MD" w:eastAsia="en-GB"/>
        </w:rPr>
        <w:t>P</w:t>
      </w:r>
      <w:r w:rsidR="00370DEA" w:rsidRPr="00370DEA">
        <w:rPr>
          <w:rFonts w:ascii="Times New Roman" w:eastAsia="Times New Roman" w:hAnsi="Times New Roman" w:cs="Times New Roman"/>
          <w:b/>
          <w:bCs/>
          <w:sz w:val="24"/>
          <w:szCs w:val="24"/>
          <w:lang w:val="ro-MD" w:eastAsia="en-GB"/>
        </w:rPr>
        <w:t xml:space="preserve">rincipalele priorități/măsuri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o-MD" w:eastAsia="en-GB"/>
        </w:rPr>
        <w:t>și l</w:t>
      </w:r>
      <w:r w:rsidRPr="00370DEA">
        <w:rPr>
          <w:rFonts w:ascii="Times New Roman" w:eastAsia="Times New Roman" w:hAnsi="Times New Roman" w:cs="Times New Roman"/>
          <w:b/>
          <w:bCs/>
          <w:sz w:val="24"/>
          <w:szCs w:val="24"/>
          <w:lang w:val="ro-MD" w:eastAsia="en-GB"/>
        </w:rPr>
        <w:t xml:space="preserve">imitele de cheltuieli </w:t>
      </w:r>
      <w:r w:rsidR="00370DEA" w:rsidRPr="00370DEA">
        <w:rPr>
          <w:rFonts w:ascii="Times New Roman" w:eastAsia="Times New Roman" w:hAnsi="Times New Roman" w:cs="Times New Roman"/>
          <w:b/>
          <w:bCs/>
          <w:sz w:val="24"/>
          <w:szCs w:val="24"/>
          <w:lang w:val="ro-MD" w:eastAsia="en-GB"/>
        </w:rPr>
        <w:t>sectoriale pe anii 2020-2022</w:t>
      </w:r>
    </w:p>
    <w:tbl>
      <w:tblPr>
        <w:tblW w:w="10207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387"/>
        <w:gridCol w:w="1559"/>
        <w:gridCol w:w="1701"/>
        <w:gridCol w:w="1560"/>
      </w:tblGrid>
      <w:tr w:rsidR="00F918EA" w:rsidRPr="00370DEA" w:rsidTr="00F918EA">
        <w:trPr>
          <w:trHeight w:val="615"/>
          <w:tblHeader/>
        </w:trPr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Prioritățile și acțiunile/măsurile propuse a fi întreprinse pe termen mediu pentru realizarea priorităților/obiectivelor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Costul total/impactul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politicii </w:t>
            </w:r>
          </w:p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estimat pe perioada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2020-2022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   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(mii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lei)</w:t>
            </w:r>
          </w:p>
        </w:tc>
      </w:tr>
      <w:tr w:rsidR="00F918EA" w:rsidRPr="00370DEA" w:rsidTr="00F918EA">
        <w:trPr>
          <w:trHeight w:val="318"/>
          <w:tblHeader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2021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2022</w:t>
            </w:r>
          </w:p>
        </w:tc>
      </w:tr>
      <w:tr w:rsidR="00F918EA" w:rsidRPr="00654AA9" w:rsidTr="00F918EA">
        <w:trPr>
          <w:trHeight w:val="280"/>
          <w:tblHeader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654AA9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MD" w:eastAsia="en-GB"/>
              </w:rPr>
            </w:pPr>
            <w:r w:rsidRPr="00654A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MD" w:eastAsia="en-GB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654AA9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MD" w:eastAsia="en-GB"/>
              </w:rPr>
            </w:pPr>
            <w:r w:rsidRPr="00654A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MD" w:eastAsia="en-GB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654AA9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MD" w:eastAsia="en-GB"/>
              </w:rPr>
            </w:pPr>
            <w:r w:rsidRPr="00654A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MD" w:eastAsia="en-GB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654AA9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MD" w:eastAsia="en-GB"/>
              </w:rPr>
            </w:pPr>
            <w:r w:rsidRPr="00654A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MD" w:eastAsia="en-GB"/>
              </w:rPr>
              <w:t>4</w:t>
            </w:r>
          </w:p>
        </w:tc>
      </w:tr>
      <w:tr w:rsidR="00F918EA" w:rsidRPr="00370DEA" w:rsidTr="00F918EA">
        <w:trPr>
          <w:trHeight w:val="49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 w:eastAsia="en-GB"/>
              </w:rPr>
              <w:t>01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 SECTORUL  ,,SERVICII GENERALE DE STAT" </w:t>
            </w:r>
          </w:p>
        </w:tc>
      </w:tr>
      <w:tr w:rsidR="00F918EA" w:rsidRPr="00370DEA" w:rsidTr="00F918EA">
        <w:trPr>
          <w:trHeight w:val="40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Principalele priorități sectoriale </w:t>
            </w:r>
          </w:p>
        </w:tc>
      </w:tr>
      <w:tr w:rsidR="00F918EA" w:rsidRPr="00370DEA" w:rsidTr="00F918EA">
        <w:trPr>
          <w:trHeight w:val="339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Reforma administrației publice</w:t>
            </w:r>
          </w:p>
        </w:tc>
      </w:tr>
      <w:tr w:rsidR="00F918EA" w:rsidRPr="00370DEA" w:rsidTr="00F918EA">
        <w:trPr>
          <w:trHeight w:val="45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Îmbunătățirea managementului electoral, modernizarea și automatizarea proceselor electorale</w:t>
            </w:r>
          </w:p>
        </w:tc>
      </w:tr>
      <w:tr w:rsidR="00F918EA" w:rsidRPr="00370DEA" w:rsidTr="00F918EA">
        <w:trPr>
          <w:trHeight w:val="393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Organizarea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recensămîntului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 agricol și al populației</w:t>
            </w:r>
          </w:p>
        </w:tc>
      </w:tr>
      <w:tr w:rsidR="00F918EA" w:rsidRPr="00370DEA" w:rsidTr="00F918EA">
        <w:trPr>
          <w:trHeight w:val="399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Implementarea sistemelor informaționale în sectorul public</w:t>
            </w:r>
          </w:p>
        </w:tc>
      </w:tr>
      <w:tr w:rsidR="00F918EA" w:rsidRPr="00370DEA" w:rsidTr="00F918EA">
        <w:trPr>
          <w:trHeight w:val="377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Consolidarea managementului în domeniul finanțelor publice</w:t>
            </w:r>
          </w:p>
        </w:tc>
      </w:tr>
      <w:tr w:rsidR="00F918EA" w:rsidRPr="00370DEA" w:rsidTr="00F918EA">
        <w:trPr>
          <w:trHeight w:val="35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Activitățile de garantare a drepturilor omului și libertăților fundamentale</w:t>
            </w:r>
          </w:p>
        </w:tc>
      </w:tr>
      <w:tr w:rsidR="00F918EA" w:rsidRPr="00370DEA" w:rsidTr="00F918EA">
        <w:trPr>
          <w:trHeight w:val="333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Administrarea proprietății publice</w:t>
            </w:r>
          </w:p>
        </w:tc>
      </w:tr>
      <w:tr w:rsidR="00F918EA" w:rsidRPr="00370DEA" w:rsidTr="00F918EA">
        <w:trPr>
          <w:trHeight w:val="43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Reintegrarea țării</w:t>
            </w:r>
          </w:p>
        </w:tc>
      </w:tr>
      <w:tr w:rsidR="00F918EA" w:rsidRPr="00370DEA" w:rsidTr="00F918EA">
        <w:trPr>
          <w:trHeight w:val="43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Completarea rezervelor materiale ale statului, crearea stocurilor minime de urgență a produselor petroliere</w:t>
            </w:r>
          </w:p>
        </w:tc>
      </w:tr>
      <w:tr w:rsidR="00F918EA" w:rsidRPr="00370DEA" w:rsidTr="00F918EA">
        <w:trPr>
          <w:trHeight w:val="91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bază,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TOTAL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405F7B" w:rsidP="001A0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4,256,141.9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4,158,064.0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4,054,007.1</w:t>
            </w:r>
          </w:p>
        </w:tc>
      </w:tr>
      <w:tr w:rsidR="00F918EA" w:rsidRPr="00370DEA" w:rsidTr="00F918EA">
        <w:trPr>
          <w:trHeight w:val="78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, TOTAL, din care: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405F7B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247,156.6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902,755.3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1,663,227.4</w:t>
            </w:r>
          </w:p>
        </w:tc>
      </w:tr>
      <w:tr w:rsidR="00F918EA" w:rsidRPr="00370DEA" w:rsidTr="00F918EA">
        <w:trPr>
          <w:trHeight w:val="43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1.Reforma instituțională a Parlamentului Republicii Moldova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5,422.6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5,422.6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5,422.6</w:t>
            </w:r>
          </w:p>
        </w:tc>
      </w:tr>
      <w:tr w:rsidR="00F918EA" w:rsidRPr="00370DEA" w:rsidTr="00F918EA">
        <w:trPr>
          <w:trHeight w:val="49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2.Indemnizația la expirarea mandatului Președintelui</w:t>
            </w:r>
            <w:r w:rsidR="002872A6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 R</w:t>
            </w:r>
            <w:r w:rsidR="002B3B67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epublicii </w:t>
            </w:r>
            <w:r w:rsidR="002872A6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M</w:t>
            </w:r>
            <w:r w:rsidR="002B3B67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oldova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560.0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 </w:t>
            </w:r>
          </w:p>
        </w:tc>
      </w:tr>
      <w:tr w:rsidR="00F918EA" w:rsidRPr="00370DEA" w:rsidTr="00F918EA">
        <w:trPr>
          <w:trHeight w:val="9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3.Asigurarea mijloacelor financiare necesare pentru îndeplinirea lucrărilor de reparație de către Direcția generală pentru administrarea clădirilor Guvernului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10,917.5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10,917.5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10,917.5</w:t>
            </w:r>
          </w:p>
        </w:tc>
      </w:tr>
      <w:tr w:rsidR="00F918EA" w:rsidRPr="00370DEA" w:rsidTr="00F918EA">
        <w:trPr>
          <w:trHeight w:val="78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4.Achitarea TVA pentru taxa anuală pentru serviciile de evaluare a ratingului Republicii Moldova, mentenanța SI DMFAS6,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Bloomberg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776.3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586.0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611.8</w:t>
            </w:r>
          </w:p>
        </w:tc>
      </w:tr>
      <w:tr w:rsidR="00F918EA" w:rsidRPr="00370DEA" w:rsidTr="00F918EA">
        <w:trPr>
          <w:trHeight w:val="78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5.Servicii bancare – recepționarea în numerar a drepturilor de import-export și a altor plăți administrate de Serviciul Vamal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4,566.7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4,566.7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4,566.7</w:t>
            </w:r>
          </w:p>
        </w:tc>
      </w:tr>
      <w:tr w:rsidR="00F918EA" w:rsidRPr="00370DEA" w:rsidTr="00F918EA">
        <w:trPr>
          <w:trHeight w:val="82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6.Modernizarea infrastructurii IT a Serviciului Vamal, inclusiv implementarea Noului Sistem Computerizat de Tranzit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16,500.0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 </w:t>
            </w:r>
          </w:p>
        </w:tc>
      </w:tr>
      <w:tr w:rsidR="00F918EA" w:rsidRPr="00370DEA" w:rsidTr="00F918EA">
        <w:trPr>
          <w:trHeight w:val="48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7.Servicii de locațiune la Biroul Vamal Sud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240.0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240.0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240.0</w:t>
            </w:r>
          </w:p>
        </w:tc>
      </w:tr>
      <w:tr w:rsidR="00F918EA" w:rsidRPr="00370DEA" w:rsidTr="00F918EA">
        <w:trPr>
          <w:trHeight w:val="6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lastRenderedPageBreak/>
              <w:t>8.Plata serviciilor comunale la Punctul Vamal Palanca și Punctul Vamal Sculeni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630.0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630.0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630.0</w:t>
            </w:r>
          </w:p>
        </w:tc>
      </w:tr>
      <w:tr w:rsidR="00F918EA" w:rsidRPr="00370DEA" w:rsidTr="00F918EA">
        <w:trPr>
          <w:trHeight w:val="48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9.Alte servicii la Punctul Vamal Palanca și Punctul Vamal Leușeni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535.0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535.0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535.0</w:t>
            </w:r>
          </w:p>
        </w:tc>
      </w:tr>
      <w:tr w:rsidR="00F918EA" w:rsidRPr="00370DEA" w:rsidTr="00F918EA">
        <w:trPr>
          <w:trHeight w:val="7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10.Organizarea alegerilor pentru funcția de Președinte al Republicii Moldova, anul 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24,439.9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 </w:t>
            </w:r>
          </w:p>
        </w:tc>
      </w:tr>
      <w:tr w:rsidR="00F918EA" w:rsidRPr="00370DEA" w:rsidTr="00F918EA">
        <w:trPr>
          <w:trHeight w:val="4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A57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</w:t>
            </w:r>
            <w:r w:rsidR="00A5753C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</w:t>
            </w: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.Crearea stocurilor minime de urgență a produselor petroliere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20,000.0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20,000.0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20,000.0</w:t>
            </w:r>
          </w:p>
        </w:tc>
      </w:tr>
      <w:tr w:rsidR="00F918EA" w:rsidRPr="00370DEA" w:rsidTr="00F918EA">
        <w:trPr>
          <w:trHeight w:val="4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A5753C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12</w:t>
            </w:r>
            <w:r w:rsidR="00F918EA"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.Servicii de efectuare a ratingului RM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2,032.0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2,114.6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2,179.0</w:t>
            </w:r>
          </w:p>
        </w:tc>
      </w:tr>
      <w:tr w:rsidR="00F918EA" w:rsidRPr="00370DEA" w:rsidTr="00F918EA">
        <w:trPr>
          <w:trHeight w:val="4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A5753C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13</w:t>
            </w:r>
            <w:r w:rsidR="00F918EA"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.Măsuri implementate de către autoritățile publice locale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CA208C" w:rsidP="00A5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135,621.3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159,834.3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255,339.7</w:t>
            </w:r>
          </w:p>
        </w:tc>
      </w:tr>
      <w:tr w:rsidR="00F918EA" w:rsidRPr="00370DEA" w:rsidTr="00F918EA">
        <w:trPr>
          <w:trHeight w:val="55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A5753C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14</w:t>
            </w:r>
            <w:r w:rsidR="00F918EA"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.Asigurarea implementării prevederilor Legii nr.270/2018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1A0869" w:rsidP="001A0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41,415.3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681,408.6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1,362,785.1</w:t>
            </w:r>
          </w:p>
        </w:tc>
      </w:tr>
      <w:tr w:rsidR="00F918EA" w:rsidRPr="00370DEA" w:rsidTr="00F918EA">
        <w:trPr>
          <w:trHeight w:val="70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C. Măsuri de politici noi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900.0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900.0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900.0</w:t>
            </w:r>
          </w:p>
        </w:tc>
      </w:tr>
      <w:tr w:rsidR="00F918EA" w:rsidRPr="00370DEA" w:rsidTr="00F918EA">
        <w:trPr>
          <w:trHeight w:val="51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1.Certificarea auditorilor Curții de Conturi a RM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400.0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400.0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400.0</w:t>
            </w:r>
          </w:p>
        </w:tc>
      </w:tr>
      <w:tr w:rsidR="00F918EA" w:rsidRPr="00370DEA" w:rsidTr="00F918EA">
        <w:trPr>
          <w:trHeight w:val="54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2.Servicii aferente organizării și implementării evaluării externe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500.0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500.0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500.0</w:t>
            </w:r>
          </w:p>
        </w:tc>
      </w:tr>
      <w:tr w:rsidR="00F918EA" w:rsidRPr="00370DEA" w:rsidTr="00F918EA">
        <w:trPr>
          <w:trHeight w:val="64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TOTAL pe SECTOR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4,905,975.3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5,061,719.3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5,718,134.5</w:t>
            </w:r>
          </w:p>
        </w:tc>
      </w:tr>
      <w:tr w:rsidR="00F918EA" w:rsidRPr="00370DEA" w:rsidTr="00F918EA">
        <w:trPr>
          <w:trHeight w:val="85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4,256,141.9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4,158,064.0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4,054,007.1</w:t>
            </w:r>
          </w:p>
        </w:tc>
      </w:tr>
      <w:tr w:rsidR="00F918EA" w:rsidRPr="00370DEA" w:rsidTr="00F918EA">
        <w:trPr>
          <w:trHeight w:val="73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648,933.4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902,755.3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1,663,227.4</w:t>
            </w:r>
          </w:p>
        </w:tc>
      </w:tr>
      <w:tr w:rsidR="00F918EA" w:rsidRPr="00370DEA" w:rsidTr="00F918EA">
        <w:trPr>
          <w:trHeight w:val="6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C. Măsuri de politici noi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900.0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900.0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900.0</w:t>
            </w:r>
          </w:p>
        </w:tc>
      </w:tr>
      <w:tr w:rsidR="00F918EA" w:rsidRPr="00370DEA" w:rsidTr="00F918EA">
        <w:trPr>
          <w:trHeight w:val="69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 w:eastAsia="en-GB"/>
              </w:rPr>
              <w:t>02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SECTORUL  ,,AFACERI  EXTERNE"</w:t>
            </w:r>
          </w:p>
        </w:tc>
      </w:tr>
      <w:tr w:rsidR="00F918EA" w:rsidRPr="00370DEA" w:rsidTr="00F918EA">
        <w:trPr>
          <w:trHeight w:val="45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Principalele priorități sectoriale </w:t>
            </w:r>
          </w:p>
        </w:tc>
      </w:tr>
      <w:tr w:rsidR="00F918EA" w:rsidRPr="00370DEA" w:rsidTr="00F918EA">
        <w:trPr>
          <w:trHeight w:val="42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Promovarea intereselor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naţionale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 prin intermediul instituțiilor serviciului diplomatic</w:t>
            </w:r>
          </w:p>
        </w:tc>
      </w:tr>
      <w:tr w:rsidR="00F918EA" w:rsidRPr="00370DEA" w:rsidTr="00F918EA">
        <w:trPr>
          <w:trHeight w:val="43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Asigurarea onorării angajamentelor Republicii Moldova în organizațiile internaționale</w:t>
            </w:r>
          </w:p>
        </w:tc>
      </w:tr>
      <w:tr w:rsidR="00F918EA" w:rsidRPr="00370DEA" w:rsidTr="00F918EA">
        <w:trPr>
          <w:trHeight w:val="81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bază,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TOTAL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570,705.0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583,460.2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573,586.4</w:t>
            </w:r>
          </w:p>
        </w:tc>
      </w:tr>
      <w:tr w:rsidR="00F918EA" w:rsidRPr="00370DEA" w:rsidTr="00F918EA">
        <w:trPr>
          <w:trHeight w:val="63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, TOTAL, din care: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3,161.0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7,489.7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11,940.2</w:t>
            </w:r>
          </w:p>
        </w:tc>
      </w:tr>
      <w:tr w:rsidR="00F918EA" w:rsidRPr="00370DEA" w:rsidTr="00F918EA">
        <w:trPr>
          <w:trHeight w:val="54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lastRenderedPageBreak/>
              <w:t>1.Măsuri implementate de către autoritățile publice locale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212.9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250.9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400.8</w:t>
            </w:r>
          </w:p>
        </w:tc>
      </w:tr>
      <w:tr w:rsidR="00F918EA" w:rsidRPr="00370DEA" w:rsidTr="00F918EA">
        <w:trPr>
          <w:trHeight w:val="57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2.Asigurarea implementării prevederilor Legii nr.270/2018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2,948.1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7,238.8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11,539.4</w:t>
            </w:r>
          </w:p>
        </w:tc>
      </w:tr>
      <w:tr w:rsidR="00F918EA" w:rsidRPr="00370DEA" w:rsidTr="00F918EA">
        <w:trPr>
          <w:trHeight w:val="5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TOTAL pe SECTOR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573,866.0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590,949.9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585,526.6</w:t>
            </w:r>
          </w:p>
        </w:tc>
      </w:tr>
      <w:tr w:rsidR="00F918EA" w:rsidRPr="00370DEA" w:rsidTr="00F918EA">
        <w:trPr>
          <w:trHeight w:val="79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570,705.0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583,460.2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573,586.4</w:t>
            </w:r>
          </w:p>
        </w:tc>
      </w:tr>
      <w:tr w:rsidR="00F918EA" w:rsidRPr="00370DEA" w:rsidTr="00F918EA">
        <w:trPr>
          <w:trHeight w:val="69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3,161.0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7,489.7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11,940.2</w:t>
            </w:r>
          </w:p>
        </w:tc>
      </w:tr>
      <w:tr w:rsidR="00F918EA" w:rsidRPr="00370DEA" w:rsidTr="00F918EA">
        <w:trPr>
          <w:trHeight w:val="61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 w:eastAsia="en-GB"/>
              </w:rPr>
              <w:t>03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 SECTORUL  ,,SERVICIUL DATORIEI"</w:t>
            </w:r>
          </w:p>
        </w:tc>
      </w:tr>
      <w:tr w:rsidR="00F918EA" w:rsidRPr="00370DEA" w:rsidTr="00F918EA">
        <w:trPr>
          <w:trHeight w:val="9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bază,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TOTAL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2,054,547.7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2,160,479.7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2,233,612.5</w:t>
            </w:r>
          </w:p>
        </w:tc>
      </w:tr>
      <w:tr w:rsidR="00F918EA" w:rsidRPr="00370DEA" w:rsidTr="00F918EA">
        <w:trPr>
          <w:trHeight w:val="70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, TOTAL, din care: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5,791.3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6,825.3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10,903.6</w:t>
            </w:r>
          </w:p>
        </w:tc>
      </w:tr>
      <w:tr w:rsidR="00F918EA" w:rsidRPr="00370DEA" w:rsidTr="00F918EA">
        <w:trPr>
          <w:trHeight w:val="63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1.Măsuri implementate de către autoritățile publice locale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5,791.3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6,825.3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10,903.6</w:t>
            </w:r>
          </w:p>
        </w:tc>
      </w:tr>
      <w:tr w:rsidR="00F918EA" w:rsidRPr="00370DEA" w:rsidTr="00F918EA">
        <w:trPr>
          <w:trHeight w:val="70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TOTAL pe SECTOR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2,060,339.0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2,167,305.0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2,244,516.1</w:t>
            </w:r>
          </w:p>
        </w:tc>
      </w:tr>
      <w:tr w:rsidR="00F918EA" w:rsidRPr="00370DEA" w:rsidTr="00F918EA">
        <w:trPr>
          <w:trHeight w:val="82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2,054,547.7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2,160,479.7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2,233,612.5</w:t>
            </w:r>
          </w:p>
        </w:tc>
      </w:tr>
      <w:tr w:rsidR="00F918EA" w:rsidRPr="00370DEA" w:rsidTr="00F918EA">
        <w:trPr>
          <w:trHeight w:val="73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5,791.3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6,825.3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10,903.6</w:t>
            </w:r>
          </w:p>
        </w:tc>
      </w:tr>
      <w:tr w:rsidR="00F918EA" w:rsidRPr="00370DEA" w:rsidTr="00F918EA">
        <w:trPr>
          <w:trHeight w:val="70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0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 w:eastAsia="en-GB"/>
              </w:rPr>
              <w:t>05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SECTORUL „APĂRARE NAȚIONALĂ”</w:t>
            </w:r>
          </w:p>
        </w:tc>
      </w:tr>
      <w:tr w:rsidR="00F918EA" w:rsidRPr="00370DEA" w:rsidTr="00F918EA">
        <w:trPr>
          <w:trHeight w:val="49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Principalele priorități sectoriale </w:t>
            </w:r>
          </w:p>
        </w:tc>
      </w:tr>
      <w:tr w:rsidR="00F918EA" w:rsidRPr="00370DEA" w:rsidTr="00F918EA">
        <w:trPr>
          <w:trHeight w:val="42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Dezvoltarea și modernizarea capacității de apărare a Armatei Naționale </w:t>
            </w:r>
          </w:p>
        </w:tc>
      </w:tr>
      <w:tr w:rsidR="00F918EA" w:rsidRPr="00370DEA" w:rsidTr="00F918EA">
        <w:trPr>
          <w:trHeight w:val="55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Creșterea și menținerea contribuției Republicii Moldova la misiunile și operațiile internaționale cu privire la consolidarea păcii</w:t>
            </w:r>
          </w:p>
        </w:tc>
      </w:tr>
      <w:tr w:rsidR="00F918EA" w:rsidRPr="00370DEA" w:rsidTr="00F918EA">
        <w:trPr>
          <w:trHeight w:val="42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Profesionalizarea Armatei Naționale</w:t>
            </w:r>
          </w:p>
        </w:tc>
      </w:tr>
      <w:tr w:rsidR="00F918EA" w:rsidRPr="00370DEA" w:rsidTr="00F918EA">
        <w:trPr>
          <w:trHeight w:val="8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bază,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TOTAL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580,562.5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580,762.7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581,057.9</w:t>
            </w:r>
          </w:p>
        </w:tc>
      </w:tr>
      <w:tr w:rsidR="00F918EA" w:rsidRPr="00370DEA" w:rsidTr="00F918EA">
        <w:trPr>
          <w:trHeight w:val="79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lastRenderedPageBreak/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, TOTAL, din care: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73,159.1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110,790.3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164,530.1</w:t>
            </w:r>
          </w:p>
        </w:tc>
      </w:tr>
      <w:tr w:rsidR="00F918EA" w:rsidRPr="00370DEA" w:rsidTr="00F918EA">
        <w:trPr>
          <w:trHeight w:val="54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1.Asigurarea implementării prevederilor Legii nr.270/2018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25,971.1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66,662.2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109,781.3</w:t>
            </w:r>
          </w:p>
        </w:tc>
      </w:tr>
      <w:tr w:rsidR="00F918EA" w:rsidRPr="00370DEA" w:rsidTr="00F918EA">
        <w:trPr>
          <w:trHeight w:val="55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2.Măsuri implementate de către autoritățile publice locale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1,188.0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1,400.1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2,236.8</w:t>
            </w:r>
          </w:p>
        </w:tc>
      </w:tr>
      <w:tr w:rsidR="00F918EA" w:rsidRPr="00370DEA" w:rsidTr="00F918EA">
        <w:trPr>
          <w:trHeight w:val="73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3.Dotarea cu armament,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muniţii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, tehnică militară modernă, completarea stocurilor militare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46,000.0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42,728.0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52,512.0</w:t>
            </w:r>
          </w:p>
        </w:tc>
      </w:tr>
      <w:tr w:rsidR="00F918EA" w:rsidRPr="00370DEA" w:rsidTr="00F918EA">
        <w:trPr>
          <w:trHeight w:val="61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TOTAL pe SECTOR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653,721.6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691,553.0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745,588.0</w:t>
            </w:r>
          </w:p>
        </w:tc>
      </w:tr>
      <w:tr w:rsidR="00F918EA" w:rsidRPr="00370DEA" w:rsidTr="00F918EA">
        <w:trPr>
          <w:trHeight w:val="84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580,562.5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580,762.7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581,057.9</w:t>
            </w:r>
          </w:p>
        </w:tc>
      </w:tr>
      <w:tr w:rsidR="00F918EA" w:rsidRPr="00370DEA" w:rsidTr="00F918EA">
        <w:trPr>
          <w:trHeight w:val="72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73,159.1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110,790.3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164,530.1</w:t>
            </w:r>
          </w:p>
        </w:tc>
      </w:tr>
      <w:tr w:rsidR="00F918EA" w:rsidRPr="00370DEA" w:rsidTr="00F918EA">
        <w:trPr>
          <w:trHeight w:val="673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 w:eastAsia="en-GB"/>
              </w:rPr>
              <w:t>06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SECTORUL „ORDINE PUBLICĂ”</w:t>
            </w:r>
          </w:p>
        </w:tc>
      </w:tr>
      <w:tr w:rsidR="00F918EA" w:rsidRPr="00370DEA" w:rsidTr="00F918EA">
        <w:trPr>
          <w:trHeight w:val="48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DOMENIUL „Ordine publică”</w:t>
            </w:r>
          </w:p>
        </w:tc>
      </w:tr>
      <w:tr w:rsidR="00F918EA" w:rsidRPr="00370DEA" w:rsidTr="00F918EA">
        <w:trPr>
          <w:trHeight w:val="349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Principalele priorități din domeniu</w:t>
            </w:r>
          </w:p>
        </w:tc>
      </w:tr>
      <w:tr w:rsidR="00F918EA" w:rsidRPr="00370DEA" w:rsidTr="00F918EA">
        <w:trPr>
          <w:trHeight w:val="566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proofErr w:type="spellStart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Menţinerea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, asigurarea și restabilirea ordinii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şi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securităţii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 publice,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protecţia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 drepturilor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şi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 a intereselor legitime ale persoanei și comunității</w:t>
            </w:r>
          </w:p>
        </w:tc>
      </w:tr>
      <w:tr w:rsidR="00F918EA" w:rsidRPr="00370DEA" w:rsidTr="00F918EA">
        <w:trPr>
          <w:trHeight w:val="26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Prevenirea/avertizarea timpurie și asigurarea intervențiilor de urgență</w:t>
            </w:r>
          </w:p>
        </w:tc>
      </w:tr>
      <w:tr w:rsidR="00F918EA" w:rsidRPr="00370DEA" w:rsidTr="00F918EA">
        <w:trPr>
          <w:trHeight w:val="269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Securizarea frontierelor și asigurarea gestionării eficiente a proceselor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migraționale</w:t>
            </w:r>
            <w:proofErr w:type="spellEnd"/>
          </w:p>
        </w:tc>
      </w:tr>
      <w:tr w:rsidR="00F918EA" w:rsidRPr="00370DEA" w:rsidTr="00F918EA">
        <w:trPr>
          <w:trHeight w:val="9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bază,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TOTAL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2,415,745.7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2,273,929.5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2,215,719.2</w:t>
            </w:r>
          </w:p>
        </w:tc>
      </w:tr>
      <w:tr w:rsidR="00F918EA" w:rsidRPr="00370DEA" w:rsidTr="00F918EA">
        <w:trPr>
          <w:trHeight w:val="85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, TOTAL, din care: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171,115.1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326,239.2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442,819.2</w:t>
            </w:r>
          </w:p>
        </w:tc>
      </w:tr>
      <w:tr w:rsidR="00F918EA" w:rsidRPr="00370DEA" w:rsidTr="00F918EA">
        <w:trPr>
          <w:trHeight w:val="57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1.Asigurarea implementării prevederilor Legii nr.270/2018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116,274.0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273,256.7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414,219.0</w:t>
            </w:r>
          </w:p>
        </w:tc>
      </w:tr>
      <w:tr w:rsidR="00F918EA" w:rsidRPr="00370DEA" w:rsidTr="00F918EA">
        <w:trPr>
          <w:trHeight w:val="6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2.Întreținerea rețelei de comunicații „TETRA”, creat în faza 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4,300.0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4,900.0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4,900.0</w:t>
            </w:r>
          </w:p>
        </w:tc>
      </w:tr>
      <w:tr w:rsidR="00F918EA" w:rsidRPr="00370DEA" w:rsidTr="00F918EA">
        <w:trPr>
          <w:trHeight w:val="67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3.Implementarea tehnologiilor moderne de control al frontierei și schimb de informații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13,540.0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13,540.0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13,540.0</w:t>
            </w:r>
          </w:p>
        </w:tc>
      </w:tr>
      <w:tr w:rsidR="00F918EA" w:rsidRPr="00370DEA" w:rsidTr="00F918EA">
        <w:trPr>
          <w:trHeight w:val="5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4.Mentenanța infrastructurii „TETRA”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5,000.0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7,500.0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7,500.0</w:t>
            </w:r>
          </w:p>
        </w:tc>
      </w:tr>
      <w:tr w:rsidR="00F918EA" w:rsidRPr="00370DEA" w:rsidTr="00F918EA">
        <w:trPr>
          <w:trHeight w:val="5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5.Consolidarea capacităților Trupelor de Carabinieri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28,570.3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23,323.7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 </w:t>
            </w:r>
          </w:p>
        </w:tc>
      </w:tr>
      <w:tr w:rsidR="00F918EA" w:rsidRPr="00370DEA" w:rsidTr="00F918EA">
        <w:trPr>
          <w:trHeight w:val="5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lastRenderedPageBreak/>
              <w:t>6.Măsuri implementate de către autoritățile publice locale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1,052.8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1,240.8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1,982.2</w:t>
            </w:r>
          </w:p>
        </w:tc>
      </w:tr>
      <w:tr w:rsidR="00F918EA" w:rsidRPr="00370DEA" w:rsidTr="00F918EA">
        <w:trPr>
          <w:trHeight w:val="116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4D0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7.Cofinanțarea Proiectului de asistență externă „Îmbunătățirea gestionării integrate a frontierei prin controlul comun al frontierelor și schimbul de informații de-a lungul frontierei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moldo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-ucrainene”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2,000.0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 </w:t>
            </w:r>
          </w:p>
        </w:tc>
      </w:tr>
      <w:tr w:rsidR="00F918EA" w:rsidRPr="00370DEA" w:rsidTr="00A52B22">
        <w:trPr>
          <w:trHeight w:val="126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4D0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8.Cofinanțarea Proiectului de asistență externă „Implementarea sistemului de control-video la punctele de trecere a frontierei rutiere și suport pentru supravegherea comună continuă a frontierei albastre”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1,800.0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 </w:t>
            </w:r>
          </w:p>
        </w:tc>
      </w:tr>
      <w:tr w:rsidR="00F918EA" w:rsidRPr="00370DEA" w:rsidTr="00F918EA">
        <w:trPr>
          <w:trHeight w:val="79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9.Mentenanţa Proiectului transfrontalier SMURD </w:t>
            </w: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(Cartea de asigurări auto internațională)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378.0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678.0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678.0</w:t>
            </w:r>
          </w:p>
        </w:tc>
      </w:tr>
      <w:tr w:rsidR="00F918EA" w:rsidRPr="00370DEA" w:rsidTr="00F918EA">
        <w:trPr>
          <w:trHeight w:val="78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C. Măsuri de politici noi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22,377.0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18,377.0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7,757.0</w:t>
            </w:r>
          </w:p>
        </w:tc>
      </w:tr>
      <w:tr w:rsidR="00F918EA" w:rsidRPr="00370DEA" w:rsidTr="00F918EA">
        <w:trPr>
          <w:trHeight w:val="885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1.Reparația capitală a încăperilor din subsolul sediului de pe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bd.Ștefan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 cel Mare,75, pentru păstrarea dosarelor arhivate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4,000.0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 </w:t>
            </w:r>
          </w:p>
        </w:tc>
      </w:tr>
      <w:tr w:rsidR="00F918EA" w:rsidRPr="00370DEA" w:rsidTr="00F918EA">
        <w:trPr>
          <w:trHeight w:val="9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2. Menținerea infrastructurii de telecomunicații, implementată în cadrul Proiectului „Cross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Border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Infrastructure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”, I fază din surse externe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1,757.0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1,757.0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1,757.0</w:t>
            </w:r>
          </w:p>
        </w:tc>
      </w:tr>
      <w:tr w:rsidR="00F918EA" w:rsidRPr="00370DEA" w:rsidTr="00F918EA">
        <w:trPr>
          <w:trHeight w:val="12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3.Creșterea nivelului de siguranță și securitate individuală a efectivului de intervenție (Inspectoratul General pentru Situații de Urgență al Ministerului Afacerilor Interne)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12,120.0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12,120.0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5,000.0</w:t>
            </w:r>
          </w:p>
        </w:tc>
      </w:tr>
      <w:tr w:rsidR="00F918EA" w:rsidRPr="00370DEA" w:rsidTr="00F918EA">
        <w:trPr>
          <w:trHeight w:val="82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4.Securizarea energetică a dispeceratelor teritoriale ale Inspectoratului General pentru Situații de Urgență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3,500.0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3,500.0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 </w:t>
            </w:r>
          </w:p>
        </w:tc>
      </w:tr>
      <w:tr w:rsidR="00F918EA" w:rsidRPr="00370DEA" w:rsidTr="00F918EA">
        <w:trPr>
          <w:trHeight w:val="70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5.Mentenanţa tehnicii auto (Inspectoratul General pentru Situații de Urgență)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1,000.0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1,000.0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1,000.0</w:t>
            </w:r>
          </w:p>
        </w:tc>
      </w:tr>
      <w:tr w:rsidR="00F918EA" w:rsidRPr="00370DEA" w:rsidTr="00A52B22">
        <w:trPr>
          <w:trHeight w:val="76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TOTAL pe domeniu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2,609,237.8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2,618,545.7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2,666,295.4</w:t>
            </w:r>
          </w:p>
        </w:tc>
      </w:tr>
      <w:tr w:rsidR="00F918EA" w:rsidRPr="00370DEA" w:rsidTr="00F918EA">
        <w:trPr>
          <w:trHeight w:val="87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2,415,745.7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2,273,929.5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2,215,719.2</w:t>
            </w:r>
          </w:p>
        </w:tc>
      </w:tr>
      <w:tr w:rsidR="00F918EA" w:rsidRPr="00370DEA" w:rsidTr="00F918EA">
        <w:trPr>
          <w:trHeight w:val="78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171,115.1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326,239.2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442,819.2</w:t>
            </w:r>
          </w:p>
        </w:tc>
      </w:tr>
      <w:tr w:rsidR="00F918EA" w:rsidRPr="00370DEA" w:rsidTr="00F918EA">
        <w:trPr>
          <w:trHeight w:val="52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C. Măsuri de politici noi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22,377.0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18,377.0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7,757.0</w:t>
            </w:r>
          </w:p>
        </w:tc>
      </w:tr>
      <w:tr w:rsidR="00F918EA" w:rsidRPr="00370DEA" w:rsidTr="00F918EA">
        <w:trPr>
          <w:trHeight w:val="57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lastRenderedPageBreak/>
              <w:t>DOMENIUL „Securitate Națională”</w:t>
            </w:r>
          </w:p>
        </w:tc>
      </w:tr>
      <w:tr w:rsidR="00F918EA" w:rsidRPr="00370DEA" w:rsidTr="00137EAD">
        <w:trPr>
          <w:trHeight w:val="33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Principalele priorități din domeniu</w:t>
            </w:r>
          </w:p>
        </w:tc>
      </w:tr>
      <w:tr w:rsidR="00F918EA" w:rsidRPr="00370DEA" w:rsidTr="00137EAD">
        <w:trPr>
          <w:trHeight w:val="37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Consolidarea domeniului securității naționale</w:t>
            </w:r>
          </w:p>
        </w:tc>
      </w:tr>
      <w:tr w:rsidR="00F918EA" w:rsidRPr="00370DEA" w:rsidTr="00F918EA">
        <w:trPr>
          <w:trHeight w:val="91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bază,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TOTAL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538,078.1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538,978.1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531,978.1</w:t>
            </w:r>
          </w:p>
        </w:tc>
      </w:tr>
      <w:tr w:rsidR="00F918EA" w:rsidRPr="00370DEA" w:rsidTr="00F918EA">
        <w:trPr>
          <w:trHeight w:val="67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1.Prevenirea și combaterea corupției/Prevenire, cercetare și combatere a contravențiilor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corupționale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112,936.7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119,379.2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119,379.2</w:t>
            </w:r>
          </w:p>
        </w:tc>
      </w:tr>
      <w:tr w:rsidR="00F918EA" w:rsidRPr="00370DEA" w:rsidTr="00F918EA">
        <w:trPr>
          <w:trHeight w:val="54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2.Prevenirea și combaterea spălării banilor și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finanţării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 terorismului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13,134.4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14,391.4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14,391.4</w:t>
            </w:r>
          </w:p>
        </w:tc>
      </w:tr>
      <w:tr w:rsidR="00F918EA" w:rsidRPr="00370DEA" w:rsidTr="00F918EA">
        <w:trPr>
          <w:trHeight w:val="81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, TOTAL, din care: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99,969.4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113,728.3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120,907.4</w:t>
            </w:r>
          </w:p>
        </w:tc>
      </w:tr>
      <w:tr w:rsidR="00F918EA" w:rsidRPr="00370DEA" w:rsidTr="00F918EA">
        <w:trPr>
          <w:trHeight w:val="67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1.Asigurarea implementării prevederilor Legii nr.270/2018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96,225.2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109,095.6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116,274.7</w:t>
            </w:r>
          </w:p>
        </w:tc>
      </w:tr>
      <w:tr w:rsidR="00F918EA" w:rsidRPr="00370DEA" w:rsidTr="00F918EA">
        <w:trPr>
          <w:trHeight w:val="73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EC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2.Ext</w:t>
            </w:r>
            <w:r w:rsidR="00EC0CF3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inderea statelor de personal a</w:t>
            </w: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 Agenției de Recuperare a Bunurilor Infracționale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3,744.2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4,084.6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4,084.6</w:t>
            </w:r>
          </w:p>
        </w:tc>
      </w:tr>
      <w:tr w:rsidR="00F918EA" w:rsidRPr="00370DEA" w:rsidTr="00F918EA">
        <w:trPr>
          <w:trHeight w:val="4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3.Acces la baza de date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Accuity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548.1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548.1</w:t>
            </w:r>
          </w:p>
        </w:tc>
      </w:tr>
      <w:tr w:rsidR="00F918EA" w:rsidRPr="00370DEA" w:rsidTr="00F918EA">
        <w:trPr>
          <w:trHeight w:val="43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TOTAL pe domeniu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638,047.5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652,706.4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652,885.5</w:t>
            </w:r>
          </w:p>
        </w:tc>
      </w:tr>
      <w:tr w:rsidR="00F918EA" w:rsidRPr="00370DEA" w:rsidTr="00F918EA">
        <w:trPr>
          <w:trHeight w:val="78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538,078.1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538,978.1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531,978.1</w:t>
            </w:r>
          </w:p>
        </w:tc>
      </w:tr>
      <w:tr w:rsidR="00F918EA" w:rsidRPr="00370DEA" w:rsidTr="00F918EA">
        <w:trPr>
          <w:trHeight w:val="63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99,969.4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113,728.3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120,907.4</w:t>
            </w:r>
          </w:p>
        </w:tc>
      </w:tr>
      <w:tr w:rsidR="00F918EA" w:rsidRPr="00370DEA" w:rsidTr="00F918EA">
        <w:trPr>
          <w:trHeight w:val="81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TOTAL pe SECTOR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3,247,285.3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3,271,252.1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3,319,180.9</w:t>
            </w:r>
          </w:p>
        </w:tc>
      </w:tr>
      <w:tr w:rsidR="00F918EA" w:rsidRPr="00370DEA" w:rsidTr="00F918EA">
        <w:trPr>
          <w:trHeight w:val="79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2,953,823.8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2,812,907.6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2,747,697.3</w:t>
            </w:r>
          </w:p>
        </w:tc>
      </w:tr>
      <w:tr w:rsidR="00F918EA" w:rsidRPr="00370DEA" w:rsidTr="00F918EA">
        <w:trPr>
          <w:trHeight w:val="6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271,084.5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439,967.5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563,726.6</w:t>
            </w:r>
          </w:p>
        </w:tc>
      </w:tr>
      <w:tr w:rsidR="00F918EA" w:rsidRPr="00370DEA" w:rsidTr="00F918EA">
        <w:trPr>
          <w:trHeight w:val="67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C. Măsuri de politici noi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22,377.0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18,377.0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7,757.0</w:t>
            </w:r>
          </w:p>
        </w:tc>
      </w:tr>
      <w:tr w:rsidR="00F918EA" w:rsidRPr="00370DEA" w:rsidTr="00F918EA">
        <w:trPr>
          <w:trHeight w:val="622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F92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 w:eastAsia="en-GB"/>
              </w:rPr>
              <w:t>07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 SECTORUL „JUSTIȚI</w:t>
            </w:r>
            <w:r w:rsidR="00F922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E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”</w:t>
            </w:r>
          </w:p>
        </w:tc>
      </w:tr>
      <w:tr w:rsidR="00F918EA" w:rsidRPr="00370DEA" w:rsidTr="00F918EA">
        <w:trPr>
          <w:trHeight w:val="27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Principalele priorități sectoriale </w:t>
            </w:r>
          </w:p>
        </w:tc>
      </w:tr>
      <w:tr w:rsidR="00F918EA" w:rsidRPr="00370DEA" w:rsidTr="00F918EA">
        <w:trPr>
          <w:trHeight w:val="306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Asigurarea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calităţii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 actului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justiţiei</w:t>
            </w:r>
            <w:proofErr w:type="spellEnd"/>
          </w:p>
        </w:tc>
      </w:tr>
      <w:tr w:rsidR="00F918EA" w:rsidRPr="00370DEA" w:rsidTr="00F918EA">
        <w:trPr>
          <w:trHeight w:val="8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lastRenderedPageBreak/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bază,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TOTAL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951,733.6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1,023,177.0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1,119,382.0</w:t>
            </w:r>
          </w:p>
        </w:tc>
      </w:tr>
      <w:tr w:rsidR="00F918EA" w:rsidRPr="00370DEA" w:rsidTr="00F918EA">
        <w:trPr>
          <w:trHeight w:val="79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, TOTAL, din care: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65,438.6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110,520.6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141,225.1</w:t>
            </w:r>
          </w:p>
        </w:tc>
      </w:tr>
      <w:tr w:rsidR="00F918EA" w:rsidRPr="00370DEA" w:rsidTr="00F918EA">
        <w:trPr>
          <w:trHeight w:val="54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1.Asigurarea implementării prevederilor Legii nr.270/2018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41,692.9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75,453.6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108,858.1</w:t>
            </w:r>
          </w:p>
        </w:tc>
      </w:tr>
      <w:tr w:rsidR="00F918EA" w:rsidRPr="00370DEA" w:rsidTr="00F918EA">
        <w:trPr>
          <w:trHeight w:val="4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2.Asigurarea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tehnico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-materială a procurorilor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9,865.0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10,865.0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8,165.0</w:t>
            </w:r>
          </w:p>
        </w:tc>
      </w:tr>
      <w:tr w:rsidR="00F918EA" w:rsidRPr="00370DEA" w:rsidTr="00F918EA">
        <w:trPr>
          <w:trHeight w:val="69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3.Revizuirea cuantumului remunerării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avocaţilor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 care acordă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asistenţă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 juridică garantată de stat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12,101.0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24,202.0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24,202.0</w:t>
            </w:r>
          </w:p>
        </w:tc>
      </w:tr>
      <w:tr w:rsidR="00F918EA" w:rsidRPr="00370DEA" w:rsidTr="0077057B">
        <w:trPr>
          <w:trHeight w:val="1133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77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4.Crearea condițiilor necesare pentru accesul persoanelor cu dizabilități în cadrul tuturor instanțelor judecătorești, precum și amenajarea încăperilor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sanitaro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-igienice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1,779.7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 </w:t>
            </w:r>
          </w:p>
        </w:tc>
      </w:tr>
      <w:tr w:rsidR="00F918EA" w:rsidRPr="00370DEA" w:rsidTr="00F918EA">
        <w:trPr>
          <w:trHeight w:val="64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C. Măsuri de politici noi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24,617.5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12,500.0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12,500.0</w:t>
            </w:r>
          </w:p>
        </w:tc>
      </w:tr>
      <w:tr w:rsidR="00F918EA" w:rsidRPr="00370DEA" w:rsidTr="00F918EA">
        <w:trPr>
          <w:trHeight w:val="76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1.Excluderea plafonului stabilit pentru unele cauze de remunerare a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avocaţilor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 care acordă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asistenţă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 juridică garantată de stat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10,000.0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12,500.0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12,500.0</w:t>
            </w:r>
          </w:p>
        </w:tc>
      </w:tr>
      <w:tr w:rsidR="00F918EA" w:rsidRPr="00370DEA" w:rsidTr="00F918EA">
        <w:trPr>
          <w:trHeight w:val="57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2.Remunerarea membrilor Comisiei de evaluare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14,617.5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 </w:t>
            </w:r>
          </w:p>
        </w:tc>
      </w:tr>
      <w:tr w:rsidR="00F918EA" w:rsidRPr="00370DEA" w:rsidTr="00F918EA">
        <w:trPr>
          <w:trHeight w:val="6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TOTAL pe SECTOR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1,041,789.7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1,146,197.6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1,273,107.1</w:t>
            </w:r>
          </w:p>
        </w:tc>
      </w:tr>
      <w:tr w:rsidR="00F918EA" w:rsidRPr="00370DEA" w:rsidTr="00F918EA">
        <w:trPr>
          <w:trHeight w:val="87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951,733.6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1,023,177.0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1,119,382.0</w:t>
            </w:r>
          </w:p>
        </w:tc>
      </w:tr>
      <w:tr w:rsidR="00F918EA" w:rsidRPr="00370DEA" w:rsidTr="00F918EA">
        <w:trPr>
          <w:trHeight w:val="8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65,438.6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110,520.6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141,225.1</w:t>
            </w:r>
          </w:p>
        </w:tc>
      </w:tr>
      <w:tr w:rsidR="00F918EA" w:rsidRPr="00370DEA" w:rsidTr="00F918EA">
        <w:trPr>
          <w:trHeight w:val="48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C. Măsuri de politici noi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24,617.5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12,500.0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12,500.0</w:t>
            </w:r>
          </w:p>
        </w:tc>
      </w:tr>
      <w:tr w:rsidR="00F918EA" w:rsidRPr="00370DEA" w:rsidTr="00F918EA">
        <w:trPr>
          <w:trHeight w:val="69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 w:eastAsia="en-GB"/>
              </w:rPr>
              <w:t>08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</w:t>
            </w:r>
            <w:r w:rsidR="003B4C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SECTORUL „PENITENCIARE”</w:t>
            </w:r>
          </w:p>
        </w:tc>
      </w:tr>
      <w:tr w:rsidR="00F918EA" w:rsidRPr="00370DEA" w:rsidTr="00F918EA">
        <w:trPr>
          <w:trHeight w:val="43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Principalele priorități sectoriale</w:t>
            </w:r>
          </w:p>
        </w:tc>
      </w:tr>
      <w:tr w:rsidR="00F918EA" w:rsidRPr="00370DEA" w:rsidTr="00F918EA">
        <w:trPr>
          <w:trHeight w:val="281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Dezvoltarea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calităţii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 manageriale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şi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 a infrastructurii penitenciarelor</w:t>
            </w:r>
          </w:p>
        </w:tc>
      </w:tr>
      <w:tr w:rsidR="00F918EA" w:rsidRPr="00370DEA" w:rsidTr="005E7675">
        <w:trPr>
          <w:trHeight w:val="349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Îmbunătățirea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condiţiilor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 de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detenţie</w:t>
            </w:r>
            <w:proofErr w:type="spellEnd"/>
          </w:p>
        </w:tc>
      </w:tr>
      <w:tr w:rsidR="00F918EA" w:rsidRPr="00370DEA" w:rsidTr="00F918EA">
        <w:trPr>
          <w:trHeight w:val="87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bază,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TOTAL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948,456.2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1,020,276.6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1,025,614.8</w:t>
            </w:r>
          </w:p>
        </w:tc>
      </w:tr>
      <w:tr w:rsidR="00F918EA" w:rsidRPr="00370DEA" w:rsidTr="00F918EA">
        <w:trPr>
          <w:trHeight w:val="9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lastRenderedPageBreak/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, TOTAL, din care: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51,300.6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78,689.4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108,297.2</w:t>
            </w:r>
          </w:p>
        </w:tc>
      </w:tr>
      <w:tr w:rsidR="00F918EA" w:rsidRPr="00370DEA" w:rsidTr="00F918EA">
        <w:trPr>
          <w:trHeight w:val="70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1.Asigurarea implementării prevederilor Legii nr.270/2018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51,300.6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78,689.4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108,297.2</w:t>
            </w:r>
          </w:p>
        </w:tc>
      </w:tr>
      <w:tr w:rsidR="00F918EA" w:rsidRPr="00370DEA" w:rsidTr="00F918EA">
        <w:trPr>
          <w:trHeight w:val="6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TOTAL pe SECTOR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999,756.8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1,098,966.0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1,133,912.0</w:t>
            </w:r>
          </w:p>
        </w:tc>
      </w:tr>
      <w:tr w:rsidR="00F918EA" w:rsidRPr="00370DEA" w:rsidTr="00F918EA">
        <w:trPr>
          <w:trHeight w:val="732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948,456.2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1,020,276.6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1,025,614.8</w:t>
            </w:r>
          </w:p>
        </w:tc>
      </w:tr>
      <w:tr w:rsidR="00F918EA" w:rsidRPr="00370DEA" w:rsidTr="00F918EA">
        <w:trPr>
          <w:trHeight w:val="70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51,300.6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78,689.4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108,297.2</w:t>
            </w:r>
          </w:p>
        </w:tc>
      </w:tr>
      <w:tr w:rsidR="00F918EA" w:rsidRPr="00370DEA" w:rsidTr="00F918EA">
        <w:trPr>
          <w:trHeight w:val="79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 w:eastAsia="en-GB"/>
              </w:rPr>
              <w:t>09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SECTORUL „SERVICII ECONOMICE GENERALE”</w:t>
            </w:r>
          </w:p>
        </w:tc>
      </w:tr>
      <w:tr w:rsidR="00F918EA" w:rsidRPr="00370DEA" w:rsidTr="00F918EA">
        <w:trPr>
          <w:trHeight w:val="461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DOMENIUL „Infrastructura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calităţii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şi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protecția consumatorilor”</w:t>
            </w:r>
          </w:p>
        </w:tc>
      </w:tr>
      <w:tr w:rsidR="00F918EA" w:rsidRPr="00370DEA" w:rsidTr="00F918EA">
        <w:trPr>
          <w:trHeight w:val="424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Principalele priorități din domeniu</w:t>
            </w:r>
          </w:p>
        </w:tc>
      </w:tr>
      <w:tr w:rsidR="00F918EA" w:rsidRPr="00370DEA" w:rsidTr="00F918EA">
        <w:trPr>
          <w:trHeight w:val="39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Asigurarea unui nivel înalt de protecție a consumatorilor și consolidarea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capacităţilor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 de supraveghere a pieței </w:t>
            </w:r>
          </w:p>
        </w:tc>
      </w:tr>
      <w:tr w:rsidR="00F918EA" w:rsidRPr="00370DEA" w:rsidTr="00F918EA">
        <w:trPr>
          <w:trHeight w:val="37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Diminuarea riscurilor de avarii industriale la obiectele industrial-periculoase </w:t>
            </w:r>
          </w:p>
        </w:tc>
      </w:tr>
      <w:tr w:rsidR="00F918EA" w:rsidRPr="00370DEA" w:rsidTr="00F918EA">
        <w:trPr>
          <w:trHeight w:val="57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Asigurarea adoptării integrale a standardelor europene și internaționale în calitate de standarde moldovenești</w:t>
            </w:r>
          </w:p>
        </w:tc>
      </w:tr>
      <w:tr w:rsidR="00F918EA" w:rsidRPr="00370DEA" w:rsidTr="009A18B9">
        <w:trPr>
          <w:trHeight w:val="431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Dezvoltarea sistemului național de metrologie prin asigurarea trasabilității și confirmarea capabilităților de măsurare ale Republicii Moldova pe plan internațional</w:t>
            </w:r>
          </w:p>
        </w:tc>
      </w:tr>
      <w:tr w:rsidR="00F918EA" w:rsidRPr="00370DEA" w:rsidTr="00D8623B">
        <w:trPr>
          <w:trHeight w:val="468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Consolidarea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capacităţilor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instituţionale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 ale Centrului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Naţional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 de Acreditare (MOLDAC)</w:t>
            </w:r>
          </w:p>
        </w:tc>
      </w:tr>
      <w:tr w:rsidR="00F918EA" w:rsidRPr="00370DEA" w:rsidTr="00F918EA">
        <w:trPr>
          <w:trHeight w:val="8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bază,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TOTAL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97,186.7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98,630.7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99,089.9</w:t>
            </w:r>
          </w:p>
        </w:tc>
      </w:tr>
      <w:tr w:rsidR="00F918EA" w:rsidRPr="00370DEA" w:rsidTr="00F918EA">
        <w:trPr>
          <w:trHeight w:val="73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, TOTAL, din care: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113.8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3,126.9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7,834.8</w:t>
            </w:r>
          </w:p>
        </w:tc>
      </w:tr>
      <w:tr w:rsidR="00F918EA" w:rsidRPr="00370DEA" w:rsidTr="00F918EA">
        <w:trPr>
          <w:trHeight w:val="72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1.Asigurarea implementării prevederilor Legii nr.270/2018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113.8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3,126.9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7,834.8</w:t>
            </w:r>
          </w:p>
        </w:tc>
      </w:tr>
      <w:tr w:rsidR="00F918EA" w:rsidRPr="00370DEA" w:rsidTr="00F918EA">
        <w:trPr>
          <w:trHeight w:val="6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TOTAL pe domeniu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97,300.5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101,757.6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106,924.7</w:t>
            </w:r>
          </w:p>
        </w:tc>
      </w:tr>
      <w:tr w:rsidR="00F918EA" w:rsidRPr="00370DEA" w:rsidTr="00F918EA">
        <w:trPr>
          <w:trHeight w:val="84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97,186.7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98,630.7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99,089.9</w:t>
            </w:r>
          </w:p>
        </w:tc>
      </w:tr>
      <w:tr w:rsidR="00F918EA" w:rsidRPr="00370DEA" w:rsidTr="00F918EA">
        <w:trPr>
          <w:trHeight w:val="73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113.8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3,126.9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7,834.8</w:t>
            </w:r>
          </w:p>
        </w:tc>
      </w:tr>
      <w:tr w:rsidR="00F918EA" w:rsidRPr="00370DEA" w:rsidTr="00F918EA">
        <w:trPr>
          <w:trHeight w:val="66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lastRenderedPageBreak/>
              <w:t>DOMENIUL „Dezvoltarea sectorului privat”</w:t>
            </w:r>
          </w:p>
        </w:tc>
      </w:tr>
      <w:tr w:rsidR="00F918EA" w:rsidRPr="00370DEA" w:rsidTr="00C965B9">
        <w:trPr>
          <w:trHeight w:val="451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Principalele priorități din domeniu</w:t>
            </w:r>
          </w:p>
        </w:tc>
      </w:tr>
      <w:tr w:rsidR="00F918EA" w:rsidRPr="00370DEA" w:rsidTr="00F918EA">
        <w:trPr>
          <w:trHeight w:val="58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Ameliorarea climatului investițional și promovarea imaginii Republicii Moldova ca destinație pentru investițiile străine directe</w:t>
            </w:r>
          </w:p>
        </w:tc>
      </w:tr>
      <w:tr w:rsidR="00F918EA" w:rsidRPr="00370DEA" w:rsidTr="00F918EA">
        <w:trPr>
          <w:trHeight w:val="75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Sporirea capacităților de export ale producătorilor autohtoni și asigurarea valorificării potențialului de export pe piața mondială, în special pe piața Uniunii Europene</w:t>
            </w:r>
          </w:p>
        </w:tc>
      </w:tr>
      <w:tr w:rsidR="00F918EA" w:rsidRPr="00370DEA" w:rsidTr="00F918EA">
        <w:trPr>
          <w:trHeight w:val="42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Îmbunătățirea sistemului de dezvoltare a forței de muncă pentru sectoarele prioritare orientate spre export</w:t>
            </w:r>
          </w:p>
        </w:tc>
      </w:tr>
      <w:tr w:rsidR="00F918EA" w:rsidRPr="00370DEA" w:rsidTr="00F918EA">
        <w:trPr>
          <w:trHeight w:val="42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Facilitarea dezvoltării sectorului Întreprinderilor mici și mijlocii (ÎMM)</w:t>
            </w:r>
          </w:p>
        </w:tc>
      </w:tr>
      <w:tr w:rsidR="00F918EA" w:rsidRPr="00370DEA" w:rsidTr="00F918EA">
        <w:trPr>
          <w:trHeight w:val="42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Sporirea potențialului parcurilor industriale</w:t>
            </w:r>
          </w:p>
        </w:tc>
      </w:tr>
      <w:tr w:rsidR="00F918EA" w:rsidRPr="00370DEA" w:rsidTr="00F918EA">
        <w:trPr>
          <w:trHeight w:val="81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bază,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TOTAL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215,883.8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170,974.7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149,134.1</w:t>
            </w:r>
          </w:p>
        </w:tc>
      </w:tr>
      <w:tr w:rsidR="00F918EA" w:rsidRPr="00370DEA" w:rsidTr="00F918EA">
        <w:trPr>
          <w:trHeight w:val="5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, TOTAL, din care: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554.4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3,206.0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5,839.8</w:t>
            </w:r>
          </w:p>
        </w:tc>
      </w:tr>
      <w:tr w:rsidR="00F918EA" w:rsidRPr="00370DEA" w:rsidTr="00F918EA">
        <w:trPr>
          <w:trHeight w:val="63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1.Asigurarea implementării prevederilor Legii nr.270/2018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554.4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3,206.0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5,839.8</w:t>
            </w:r>
          </w:p>
        </w:tc>
      </w:tr>
      <w:tr w:rsidR="00F918EA" w:rsidRPr="00370DEA" w:rsidTr="00F918EA">
        <w:trPr>
          <w:trHeight w:val="51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TOTAL pe domeniu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216,438.2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174,180.7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154,973.9</w:t>
            </w:r>
          </w:p>
        </w:tc>
      </w:tr>
      <w:tr w:rsidR="00F918EA" w:rsidRPr="00370DEA" w:rsidTr="00F918EA">
        <w:trPr>
          <w:trHeight w:val="81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215,883.8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170,974.7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149,134.1</w:t>
            </w:r>
          </w:p>
        </w:tc>
      </w:tr>
      <w:tr w:rsidR="00F918EA" w:rsidRPr="00370DEA" w:rsidTr="00F918EA">
        <w:trPr>
          <w:trHeight w:val="73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554.4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3,206.0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5,839.8</w:t>
            </w:r>
          </w:p>
        </w:tc>
      </w:tr>
      <w:tr w:rsidR="00F918EA" w:rsidRPr="00370DEA" w:rsidTr="00F918EA">
        <w:trPr>
          <w:trHeight w:val="64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DOMENIUL „Agenția Relații Funciare și Cadastru”</w:t>
            </w:r>
          </w:p>
        </w:tc>
      </w:tr>
      <w:tr w:rsidR="00F918EA" w:rsidRPr="00370DEA" w:rsidTr="00F918EA">
        <w:trPr>
          <w:trHeight w:val="424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Principalele priorități din domeniu</w:t>
            </w:r>
          </w:p>
        </w:tc>
      </w:tr>
      <w:tr w:rsidR="00F918EA" w:rsidRPr="00370DEA" w:rsidTr="00F918EA">
        <w:trPr>
          <w:trHeight w:val="42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Crearea și administrarea sistemului de adrese pe teritoriul Republicii Moldova</w:t>
            </w:r>
          </w:p>
        </w:tc>
      </w:tr>
      <w:tr w:rsidR="00F918EA" w:rsidRPr="00370DEA" w:rsidTr="00F918EA">
        <w:trPr>
          <w:trHeight w:val="76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Înregistrarea dreptului de proprietate asupra bunurilor imobile amplasate în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localităţile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 rurale, în temeiul certificatului de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moştenire</w:t>
            </w:r>
            <w:proofErr w:type="spellEnd"/>
          </w:p>
        </w:tc>
      </w:tr>
      <w:tr w:rsidR="00F918EA" w:rsidRPr="00370DEA" w:rsidTr="00F918EA">
        <w:trPr>
          <w:trHeight w:val="42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proofErr w:type="spellStart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Investigaţii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 pedologice </w:t>
            </w:r>
          </w:p>
        </w:tc>
      </w:tr>
      <w:tr w:rsidR="00F918EA" w:rsidRPr="00370DEA" w:rsidTr="00F918EA">
        <w:trPr>
          <w:trHeight w:val="42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Eroziunea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şi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 degradarea solurilor </w:t>
            </w:r>
          </w:p>
        </w:tc>
      </w:tr>
      <w:tr w:rsidR="00F918EA" w:rsidRPr="00370DEA" w:rsidTr="00F918EA">
        <w:trPr>
          <w:trHeight w:val="42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Sistemul de evaluare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şi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 impozitare a bunurilor imobile  </w:t>
            </w:r>
          </w:p>
        </w:tc>
      </w:tr>
      <w:tr w:rsidR="00F918EA" w:rsidRPr="00370DEA" w:rsidTr="00F918EA">
        <w:trPr>
          <w:trHeight w:val="42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963B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Asigurarea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necesităţilor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 de stat în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producţie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şi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informaţie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topogeodezică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şi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 cartografică</w:t>
            </w:r>
          </w:p>
        </w:tc>
      </w:tr>
      <w:tr w:rsidR="00F918EA" w:rsidRPr="00370DEA" w:rsidTr="00F918EA">
        <w:trPr>
          <w:trHeight w:val="42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Demarcarea frontierei de stat între Republica Moldova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şi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 Ucraina </w:t>
            </w:r>
          </w:p>
        </w:tc>
      </w:tr>
      <w:tr w:rsidR="00F918EA" w:rsidRPr="00370DEA" w:rsidTr="00F918EA">
        <w:trPr>
          <w:trHeight w:val="87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lastRenderedPageBreak/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bază,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TOTAL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33,966.1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34,130.3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34,130.3</w:t>
            </w:r>
          </w:p>
        </w:tc>
      </w:tr>
      <w:tr w:rsidR="00F918EA" w:rsidRPr="00370DEA" w:rsidTr="00F918EA">
        <w:trPr>
          <w:trHeight w:val="79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, TOTAL, din care: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97.7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578.8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1,097.0</w:t>
            </w:r>
          </w:p>
        </w:tc>
      </w:tr>
      <w:tr w:rsidR="00F918EA" w:rsidRPr="00370DEA" w:rsidTr="00F918EA">
        <w:trPr>
          <w:trHeight w:val="70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1.Asigurarea implementării prevederilor Legii nr.270/2018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97.7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578.8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1,097.0</w:t>
            </w:r>
          </w:p>
        </w:tc>
      </w:tr>
      <w:tr w:rsidR="00F918EA" w:rsidRPr="00370DEA" w:rsidTr="00F918EA">
        <w:trPr>
          <w:trHeight w:val="48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TOTAL  pe domeniu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34,063.8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34,709.1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35,227.3</w:t>
            </w:r>
          </w:p>
        </w:tc>
      </w:tr>
      <w:tr w:rsidR="00F918EA" w:rsidRPr="00370DEA" w:rsidTr="00F918EA">
        <w:trPr>
          <w:trHeight w:val="82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33,966.1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34,130.3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34,130.3</w:t>
            </w:r>
          </w:p>
        </w:tc>
      </w:tr>
      <w:tr w:rsidR="00F918EA" w:rsidRPr="00370DEA" w:rsidTr="00F918EA">
        <w:trPr>
          <w:trHeight w:val="7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97.7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578.8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1,097.0</w:t>
            </w:r>
          </w:p>
        </w:tc>
      </w:tr>
      <w:tr w:rsidR="00F918EA" w:rsidRPr="00370DEA" w:rsidTr="00F918EA">
        <w:trPr>
          <w:trHeight w:val="49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DOMENIUL „Forța de muncă”</w:t>
            </w:r>
          </w:p>
        </w:tc>
      </w:tr>
      <w:tr w:rsidR="00F918EA" w:rsidRPr="00370DEA" w:rsidTr="00F918EA">
        <w:trPr>
          <w:trHeight w:val="259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Principalele priorități din domeniu</w:t>
            </w:r>
          </w:p>
        </w:tc>
      </w:tr>
      <w:tr w:rsidR="00F918EA" w:rsidRPr="00370DEA" w:rsidTr="00F918EA">
        <w:trPr>
          <w:trHeight w:val="49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Promovarea ocupării forței de muncă și dezvoltarea capacităților Agenției Naționale pentru Ocuparea Forței de Muncă</w:t>
            </w:r>
          </w:p>
        </w:tc>
      </w:tr>
      <w:tr w:rsidR="00F918EA" w:rsidRPr="00370DEA" w:rsidTr="00F918EA">
        <w:trPr>
          <w:trHeight w:val="256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Prevenirea și combaterea fenomenului muncii neformale</w:t>
            </w:r>
          </w:p>
        </w:tc>
      </w:tr>
      <w:tr w:rsidR="00F918EA" w:rsidRPr="00370DEA" w:rsidTr="00F918EA">
        <w:trPr>
          <w:trHeight w:val="403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Fortificarea sistemului de securitate a muncii</w:t>
            </w:r>
          </w:p>
        </w:tc>
      </w:tr>
      <w:tr w:rsidR="00F918EA" w:rsidRPr="00370DEA" w:rsidTr="00F918EA">
        <w:trPr>
          <w:trHeight w:val="82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bază,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TOTAL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54,334.6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53,760.9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53,760.9</w:t>
            </w:r>
          </w:p>
        </w:tc>
      </w:tr>
      <w:tr w:rsidR="00F918EA" w:rsidRPr="00370DEA" w:rsidTr="00F918EA">
        <w:trPr>
          <w:trHeight w:val="7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, TOTAL, din care: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330.6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4,232.6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8,149.4</w:t>
            </w:r>
          </w:p>
        </w:tc>
      </w:tr>
      <w:tr w:rsidR="00F918EA" w:rsidRPr="00370DEA" w:rsidTr="00F918EA">
        <w:trPr>
          <w:trHeight w:val="7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1.Asigurarea implementării prevederilor Legii nr.270/2018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330.6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4,232.6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8,149.4</w:t>
            </w:r>
          </w:p>
        </w:tc>
      </w:tr>
      <w:tr w:rsidR="00F918EA" w:rsidRPr="00370DEA" w:rsidTr="00F918EA">
        <w:trPr>
          <w:trHeight w:val="46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TOTAL  pe domeniu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54,665.2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57,993.5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61,910.3</w:t>
            </w:r>
          </w:p>
        </w:tc>
      </w:tr>
      <w:tr w:rsidR="00F918EA" w:rsidRPr="00370DEA" w:rsidTr="00F918EA">
        <w:trPr>
          <w:trHeight w:val="82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54,334.6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53,760.9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53,760.9</w:t>
            </w:r>
          </w:p>
        </w:tc>
      </w:tr>
      <w:tr w:rsidR="00F918EA" w:rsidRPr="00370DEA" w:rsidTr="00F918EA">
        <w:trPr>
          <w:trHeight w:val="6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330.6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4,232.6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8,149.4</w:t>
            </w:r>
          </w:p>
        </w:tc>
      </w:tr>
      <w:tr w:rsidR="00F918EA" w:rsidRPr="00370DEA" w:rsidTr="00F918EA">
        <w:trPr>
          <w:trHeight w:val="49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DOMENIUL  „Agenția de Investiții”</w:t>
            </w:r>
          </w:p>
        </w:tc>
      </w:tr>
      <w:tr w:rsidR="00F918EA" w:rsidRPr="00370DEA" w:rsidTr="00F918EA">
        <w:trPr>
          <w:trHeight w:val="34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Principalele priorități din domeniu</w:t>
            </w:r>
          </w:p>
        </w:tc>
      </w:tr>
      <w:tr w:rsidR="00F918EA" w:rsidRPr="00370DEA" w:rsidTr="00F918EA">
        <w:trPr>
          <w:trHeight w:val="40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Promovarea imaginii țării pentru atragerea investițiilor străine</w:t>
            </w:r>
          </w:p>
        </w:tc>
      </w:tr>
      <w:tr w:rsidR="00F918EA" w:rsidRPr="00370DEA" w:rsidTr="00F918EA">
        <w:trPr>
          <w:trHeight w:val="42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Susținerea activității investiționale și protejarea investițiilor</w:t>
            </w:r>
          </w:p>
        </w:tc>
      </w:tr>
      <w:tr w:rsidR="00F918EA" w:rsidRPr="00370DEA" w:rsidTr="00F918EA">
        <w:trPr>
          <w:trHeight w:val="57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lastRenderedPageBreak/>
              <w:t>Sporirea capacității și vizibilității Agenției de Investiții în domeniul atragerii investițiilor, promovării exportului și turismului</w:t>
            </w:r>
          </w:p>
        </w:tc>
      </w:tr>
      <w:tr w:rsidR="00F918EA" w:rsidRPr="00370DEA" w:rsidTr="00F918EA">
        <w:trPr>
          <w:trHeight w:val="82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bază,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TOTAL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41,209.7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25,420.9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24,948.9</w:t>
            </w:r>
          </w:p>
        </w:tc>
      </w:tr>
      <w:tr w:rsidR="00F918EA" w:rsidRPr="00370DEA" w:rsidTr="00F918EA">
        <w:trPr>
          <w:trHeight w:val="70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, TOTAL, din care: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48.6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315.4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582.2</w:t>
            </w:r>
          </w:p>
        </w:tc>
      </w:tr>
      <w:tr w:rsidR="00F918EA" w:rsidRPr="00370DEA" w:rsidTr="00F918EA">
        <w:trPr>
          <w:trHeight w:val="70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1.Asigurarea implementării prevederilor Legii nr.270/2018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48.6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315.4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582.2</w:t>
            </w:r>
          </w:p>
        </w:tc>
      </w:tr>
      <w:tr w:rsidR="00F918EA" w:rsidRPr="00370DEA" w:rsidTr="00F918EA">
        <w:trPr>
          <w:trHeight w:val="64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TOTAL  pe domeniu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41,258.3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25,736.3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25,531.1</w:t>
            </w:r>
          </w:p>
        </w:tc>
      </w:tr>
      <w:tr w:rsidR="00F918EA" w:rsidRPr="00370DEA" w:rsidTr="00F918EA">
        <w:trPr>
          <w:trHeight w:val="9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41,209.7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25,420.9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24,948.9</w:t>
            </w:r>
          </w:p>
        </w:tc>
      </w:tr>
      <w:tr w:rsidR="00F918EA" w:rsidRPr="00370DEA" w:rsidTr="00F918EA">
        <w:trPr>
          <w:trHeight w:val="64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48.6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315.4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582.2</w:t>
            </w:r>
          </w:p>
        </w:tc>
      </w:tr>
      <w:tr w:rsidR="00F918EA" w:rsidRPr="00370DEA" w:rsidTr="00F918EA">
        <w:trPr>
          <w:trHeight w:val="63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DOMENIUL „Agenția Proprietate Intelectuală”</w:t>
            </w:r>
          </w:p>
        </w:tc>
      </w:tr>
      <w:tr w:rsidR="00F918EA" w:rsidRPr="00370DEA" w:rsidTr="00F918EA">
        <w:trPr>
          <w:trHeight w:val="43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Principalele priorități din domeniu</w:t>
            </w:r>
          </w:p>
        </w:tc>
      </w:tr>
      <w:tr w:rsidR="00F918EA" w:rsidRPr="00370DEA" w:rsidTr="00F918EA">
        <w:trPr>
          <w:trHeight w:val="42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Dezvoltarea continuă și constantă a legislației naționale în domeniul proprietății intelectuale</w:t>
            </w:r>
          </w:p>
        </w:tc>
      </w:tr>
      <w:tr w:rsidR="00F918EA" w:rsidRPr="00370DEA" w:rsidTr="00F918EA">
        <w:trPr>
          <w:trHeight w:val="42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Consolidarea colaborării internaționale, regionale și bilaterale în domeniul proprietății intelectuale</w:t>
            </w:r>
          </w:p>
        </w:tc>
      </w:tr>
      <w:tr w:rsidR="00F918EA" w:rsidRPr="00370DEA" w:rsidTr="00F918EA">
        <w:trPr>
          <w:trHeight w:val="954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Consolidarea capacităților instituționale ale organelor abilitate cu funcții și responsabilități privind protecția proprietății intelectuale și asigurarea respectării drepturilor de proprietate intelectuală, inclusiv a sistemului de gestiune colectivă din Republica Moldova</w:t>
            </w:r>
          </w:p>
        </w:tc>
      </w:tr>
      <w:tr w:rsidR="00F918EA" w:rsidRPr="00370DEA" w:rsidTr="00F918EA">
        <w:trPr>
          <w:trHeight w:val="42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Susținerea brevetării în străinătate a invențiilor și a soiurilor de plante create în  Republica Moldova</w:t>
            </w:r>
          </w:p>
        </w:tc>
      </w:tr>
      <w:tr w:rsidR="00F918EA" w:rsidRPr="00370DEA" w:rsidTr="00F918EA">
        <w:trPr>
          <w:trHeight w:val="708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Dezvoltarea continuă și promovarea sistemului național de protecție a indicațiilor geografice, denumirilor de origine și specialităților tradiționale garantate</w:t>
            </w:r>
          </w:p>
        </w:tc>
      </w:tr>
      <w:tr w:rsidR="00F918EA" w:rsidRPr="00370DEA" w:rsidTr="00F918EA">
        <w:trPr>
          <w:trHeight w:val="42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Sporirea gradului de transparență în domeniul proprietății intelectuale </w:t>
            </w:r>
          </w:p>
        </w:tc>
      </w:tr>
      <w:tr w:rsidR="00F918EA" w:rsidRPr="00370DEA" w:rsidTr="00F918EA">
        <w:trPr>
          <w:trHeight w:val="42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Dezvoltarea Sistemului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informaţional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 interdepartamental comun</w:t>
            </w:r>
          </w:p>
        </w:tc>
      </w:tr>
      <w:tr w:rsidR="00F918EA" w:rsidRPr="00370DEA" w:rsidTr="00F918EA">
        <w:trPr>
          <w:trHeight w:val="79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Sporirea calității serviciilor prestate utilizatorilor prin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perfecţionarea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şi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 modernizarea continuă a procedurilor de examinare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şi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 brevetare/înregistrare a obiectelor de proprietate industrială</w:t>
            </w:r>
          </w:p>
        </w:tc>
      </w:tr>
      <w:tr w:rsidR="00F918EA" w:rsidRPr="00370DEA" w:rsidTr="00F918EA">
        <w:trPr>
          <w:trHeight w:val="101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A. Măsuri de politici în curs de desfășurare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 xml:space="preserve"> care au acoperire financiară în linia de bază,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TOTAL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64,573.8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64,259.7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63,944.8</w:t>
            </w:r>
          </w:p>
        </w:tc>
      </w:tr>
      <w:tr w:rsidR="00F918EA" w:rsidRPr="00370DEA" w:rsidTr="00F918EA">
        <w:trPr>
          <w:trHeight w:val="70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, TOTAL, din care: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132.2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293.7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455.2</w:t>
            </w:r>
          </w:p>
        </w:tc>
      </w:tr>
      <w:tr w:rsidR="00F918EA" w:rsidRPr="00370DEA" w:rsidTr="00F918EA">
        <w:trPr>
          <w:trHeight w:val="70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lastRenderedPageBreak/>
              <w:t>1.Asigurarea implementării prevederilor Legii nr.270/2018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132.2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293.7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455.2</w:t>
            </w:r>
          </w:p>
        </w:tc>
      </w:tr>
      <w:tr w:rsidR="00F918EA" w:rsidRPr="00370DEA" w:rsidTr="00F918EA">
        <w:trPr>
          <w:trHeight w:val="5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TOTAL pe domeniu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64,706.0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64,553.4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64,400.0</w:t>
            </w:r>
          </w:p>
        </w:tc>
      </w:tr>
      <w:tr w:rsidR="00F918EA" w:rsidRPr="00370DEA" w:rsidTr="00F918EA">
        <w:trPr>
          <w:trHeight w:val="802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A. Măsuri de politici în curs de desfășurare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 xml:space="preserve"> care au acoperire financiară în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64,573.8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64,259.7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63,944.8</w:t>
            </w:r>
          </w:p>
        </w:tc>
      </w:tr>
      <w:tr w:rsidR="00F918EA" w:rsidRPr="00370DEA" w:rsidTr="00F918EA">
        <w:trPr>
          <w:trHeight w:val="78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132.2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293.7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455.2</w:t>
            </w:r>
          </w:p>
        </w:tc>
      </w:tr>
      <w:tr w:rsidR="00F918EA" w:rsidRPr="00370DEA" w:rsidTr="00F918EA">
        <w:trPr>
          <w:trHeight w:val="722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DOMENIUL „Consiliul Concurenței”</w:t>
            </w:r>
          </w:p>
        </w:tc>
      </w:tr>
      <w:tr w:rsidR="00F918EA" w:rsidRPr="00370DEA" w:rsidTr="00790EBD">
        <w:trPr>
          <w:trHeight w:val="40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Principalele priorități din domeniu</w:t>
            </w:r>
          </w:p>
        </w:tc>
      </w:tr>
      <w:tr w:rsidR="00F918EA" w:rsidRPr="00370DEA" w:rsidTr="00F918EA">
        <w:trPr>
          <w:trHeight w:val="72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Prevenirea și contracararea practicilor anticoncurențiale, a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concurenţei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 neloiale, a realizării concentrărilor economice pe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piaţă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 și a cazurilor de încălcare a legislației din domeniul ajutorului de stat</w:t>
            </w:r>
          </w:p>
        </w:tc>
      </w:tr>
      <w:tr w:rsidR="00F918EA" w:rsidRPr="00370DEA" w:rsidTr="00F918EA">
        <w:trPr>
          <w:trHeight w:val="40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Promovarea culturii concurențiale </w:t>
            </w:r>
          </w:p>
        </w:tc>
      </w:tr>
      <w:tr w:rsidR="00F918EA" w:rsidRPr="00370DEA" w:rsidTr="00F918EA">
        <w:trPr>
          <w:trHeight w:val="40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Consolidarea și asigurarea durabilității instituționale de concurență</w:t>
            </w:r>
          </w:p>
        </w:tc>
      </w:tr>
      <w:tr w:rsidR="00F918EA" w:rsidRPr="00370DEA" w:rsidTr="00790EBD">
        <w:trPr>
          <w:trHeight w:val="90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bază,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TOTAL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24,267.2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24,267.2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24,267.2</w:t>
            </w:r>
          </w:p>
        </w:tc>
      </w:tr>
      <w:tr w:rsidR="00F918EA" w:rsidRPr="00370DEA" w:rsidTr="00790EBD">
        <w:trPr>
          <w:trHeight w:val="82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, TOTAL, din care: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44.7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1,298.7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2,827.8</w:t>
            </w:r>
          </w:p>
        </w:tc>
      </w:tr>
      <w:tr w:rsidR="00F918EA" w:rsidRPr="00370DEA" w:rsidTr="00F918EA">
        <w:trPr>
          <w:trHeight w:val="6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1.Asigurarea implementării prevederilor Legii nr.270/2018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44.7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1,298.7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2,827.8</w:t>
            </w:r>
          </w:p>
        </w:tc>
      </w:tr>
      <w:tr w:rsidR="00F918EA" w:rsidRPr="00370DEA" w:rsidTr="00F918EA">
        <w:trPr>
          <w:trHeight w:val="61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TOTAL  pe domeniu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24,311.9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25,565.9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27,095.0</w:t>
            </w:r>
          </w:p>
        </w:tc>
      </w:tr>
      <w:tr w:rsidR="00F918EA" w:rsidRPr="00370DEA" w:rsidTr="00F918EA">
        <w:trPr>
          <w:trHeight w:val="87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A. Măsuri de politici în curs de desfășurare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 xml:space="preserve"> care au acoperire financiară în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24,267.2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24,267.2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24,267.2</w:t>
            </w:r>
          </w:p>
        </w:tc>
      </w:tr>
      <w:tr w:rsidR="00F918EA" w:rsidRPr="00370DEA" w:rsidTr="00F918EA">
        <w:trPr>
          <w:trHeight w:val="79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44.7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1,298.7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2,827.8</w:t>
            </w:r>
          </w:p>
        </w:tc>
      </w:tr>
      <w:tr w:rsidR="00F918EA" w:rsidRPr="00370DEA" w:rsidTr="00F918EA">
        <w:trPr>
          <w:trHeight w:val="60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DOMENIUL  ,,Agenția Proprietății Publice" </w:t>
            </w:r>
          </w:p>
        </w:tc>
      </w:tr>
      <w:tr w:rsidR="00F918EA" w:rsidRPr="00370DEA" w:rsidTr="00F918EA">
        <w:trPr>
          <w:trHeight w:val="9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bază,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TOTAL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14,215.9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13,015.9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13,015.9</w:t>
            </w:r>
          </w:p>
        </w:tc>
      </w:tr>
      <w:tr w:rsidR="00F918EA" w:rsidRPr="00370DEA" w:rsidTr="00F918EA">
        <w:trPr>
          <w:trHeight w:val="7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lastRenderedPageBreak/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, TOTAL, din care: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11,804.1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4,102.9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5,443.1</w:t>
            </w:r>
          </w:p>
        </w:tc>
      </w:tr>
      <w:tr w:rsidR="00F918EA" w:rsidRPr="00370DEA" w:rsidTr="00F918EA">
        <w:trPr>
          <w:trHeight w:val="82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1.Pregătirea către privatizare a bunurilor, proprietate publică de stat în bază de proiecte individuale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2,000.0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2,000.0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2,000.0</w:t>
            </w:r>
          </w:p>
        </w:tc>
      </w:tr>
      <w:tr w:rsidR="00F918EA" w:rsidRPr="00370DEA" w:rsidTr="00F918EA">
        <w:trPr>
          <w:trHeight w:val="81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2.Ajustarea documentației de proiect, reparații capitale a clădirii din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mun.Chișinău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,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str.Vlaicu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 Pârcălab, 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2,000.0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 </w:t>
            </w:r>
          </w:p>
        </w:tc>
      </w:tr>
      <w:tr w:rsidR="00F918EA" w:rsidRPr="00370DEA" w:rsidTr="00F918EA">
        <w:trPr>
          <w:trHeight w:val="108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3.Cheltuielile aferente exproprierii și despăgubirilor proprietarilor de teren a bunurilor imobile pentru construcția căilor de acces la „Arena Națională”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7,000.0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 </w:t>
            </w:r>
          </w:p>
        </w:tc>
      </w:tr>
      <w:tr w:rsidR="00F918EA" w:rsidRPr="00370DEA" w:rsidTr="00F918EA">
        <w:trPr>
          <w:trHeight w:val="54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4.Asigurarea implementării prevederilor Legii nr.270/2018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804.1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2,102.9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3,443.1</w:t>
            </w:r>
          </w:p>
        </w:tc>
      </w:tr>
      <w:tr w:rsidR="00F918EA" w:rsidRPr="00370DEA" w:rsidTr="00F918EA">
        <w:trPr>
          <w:trHeight w:val="6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TOTAL  pe domeniu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26,020.0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17,118.8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18,459.0</w:t>
            </w:r>
          </w:p>
        </w:tc>
      </w:tr>
      <w:tr w:rsidR="00F918EA" w:rsidRPr="00370DEA" w:rsidTr="00F918EA">
        <w:trPr>
          <w:trHeight w:val="85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A. Măsuri de politici în curs de desfășurare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 xml:space="preserve"> care au acoperire financiară în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14,215.9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13,015.9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13,015.9</w:t>
            </w:r>
          </w:p>
        </w:tc>
      </w:tr>
      <w:tr w:rsidR="00F918EA" w:rsidRPr="00370DEA" w:rsidTr="00F918EA">
        <w:trPr>
          <w:trHeight w:val="72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11,804.1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4,102.9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5,443.1</w:t>
            </w:r>
          </w:p>
        </w:tc>
      </w:tr>
      <w:tr w:rsidR="00F918EA" w:rsidRPr="00370DEA" w:rsidTr="00F918EA">
        <w:trPr>
          <w:trHeight w:val="61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DOMENIUL ,,Cancelaria de Stat"</w:t>
            </w:r>
          </w:p>
        </w:tc>
      </w:tr>
      <w:tr w:rsidR="00F918EA" w:rsidRPr="00370DEA" w:rsidTr="00F918EA">
        <w:trPr>
          <w:trHeight w:val="9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bază,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TOTAL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194,040.0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109,443.0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156,604.0</w:t>
            </w:r>
          </w:p>
        </w:tc>
      </w:tr>
      <w:tr w:rsidR="00F918EA" w:rsidRPr="00370DEA" w:rsidTr="009A2870">
        <w:trPr>
          <w:trHeight w:val="483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TOTAL  pe domeniu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194,040.0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109,443.0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156,604.0</w:t>
            </w:r>
          </w:p>
        </w:tc>
      </w:tr>
      <w:tr w:rsidR="00F918EA" w:rsidRPr="00370DEA" w:rsidTr="009A2870">
        <w:trPr>
          <w:trHeight w:val="83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TOTAL pe SECTOR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752,803.9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611,058.3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651,125.3</w:t>
            </w:r>
          </w:p>
        </w:tc>
      </w:tr>
      <w:tr w:rsidR="00F918EA" w:rsidRPr="00370DEA" w:rsidTr="00F918EA">
        <w:trPr>
          <w:trHeight w:val="79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739,677.8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593,903.3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618,896.0</w:t>
            </w:r>
          </w:p>
        </w:tc>
      </w:tr>
      <w:tr w:rsidR="00F918EA" w:rsidRPr="00370DEA" w:rsidTr="00F918EA">
        <w:trPr>
          <w:trHeight w:val="73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13,126.1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17,155.0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32,229.3</w:t>
            </w:r>
          </w:p>
        </w:tc>
      </w:tr>
      <w:tr w:rsidR="00F918EA" w:rsidRPr="00370DEA" w:rsidTr="00F918EA">
        <w:trPr>
          <w:trHeight w:val="64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D81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 w:eastAsia="en-GB"/>
              </w:rPr>
              <w:t>10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  SECTORUL „AGRICULTUR</w:t>
            </w:r>
            <w:r w:rsidR="00D817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Ă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”</w:t>
            </w:r>
          </w:p>
        </w:tc>
      </w:tr>
      <w:tr w:rsidR="00F918EA" w:rsidRPr="00370DEA" w:rsidTr="00F918EA">
        <w:trPr>
          <w:trHeight w:val="371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Principalele priorități sectoriale </w:t>
            </w:r>
          </w:p>
        </w:tc>
      </w:tr>
      <w:tr w:rsidR="00F918EA" w:rsidRPr="00370DEA" w:rsidTr="00F918EA">
        <w:trPr>
          <w:trHeight w:val="42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Creșterea veniturilor producătorilor agricoli și a populației din localitățile rurale</w:t>
            </w:r>
          </w:p>
        </w:tc>
      </w:tr>
      <w:tr w:rsidR="00F918EA" w:rsidRPr="00370DEA" w:rsidTr="00F918EA">
        <w:trPr>
          <w:trHeight w:val="42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lastRenderedPageBreak/>
              <w:t>Asigurarea gestionării durabile a resurselor naturale în agricultură</w:t>
            </w:r>
          </w:p>
        </w:tc>
      </w:tr>
      <w:tr w:rsidR="00F918EA" w:rsidRPr="00370DEA" w:rsidTr="00F918EA">
        <w:trPr>
          <w:trHeight w:val="42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Îmbunătățirea nivelului de muncă și de trai în mediul rural</w:t>
            </w:r>
          </w:p>
        </w:tc>
      </w:tr>
      <w:tr w:rsidR="00F918EA" w:rsidRPr="00370DEA" w:rsidTr="00F918EA">
        <w:trPr>
          <w:trHeight w:val="93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 xml:space="preserve">care au acoperire financiară în linia de bază,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TOTAL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1,779,766.5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1,748,177.2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1,663,785.5</w:t>
            </w:r>
          </w:p>
        </w:tc>
      </w:tr>
      <w:tr w:rsidR="00F918EA" w:rsidRPr="00370DEA" w:rsidTr="00F918EA">
        <w:trPr>
          <w:trHeight w:val="72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, TOTAL, din care: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132,159.5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156,609.1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185,242.8</w:t>
            </w:r>
          </w:p>
        </w:tc>
      </w:tr>
      <w:tr w:rsidR="00F918EA" w:rsidRPr="00370DEA" w:rsidTr="00F918EA">
        <w:trPr>
          <w:trHeight w:val="7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1.Majorarea Fondului național de dezvoltare a agriculturii și mediului rural (FNDAMR)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100,000.0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100,000.0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100,000.0</w:t>
            </w:r>
          </w:p>
        </w:tc>
      </w:tr>
      <w:tr w:rsidR="00F918EA" w:rsidRPr="00370DEA" w:rsidTr="00F918EA">
        <w:trPr>
          <w:trHeight w:val="94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8E5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2.Dotarea </w:t>
            </w:r>
            <w:r w:rsidR="00F40408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L</w:t>
            </w: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aboratoarelor în  domeniul siguranței alimentelor și sănătatea animalelor al</w:t>
            </w:r>
            <w:r w:rsidR="00F40408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e</w:t>
            </w: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 </w:t>
            </w:r>
            <w:r w:rsidR="008E5563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I.P. „</w:t>
            </w: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Centrul </w:t>
            </w:r>
            <w:r w:rsidR="008E5563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R</w:t>
            </w: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epublican de </w:t>
            </w:r>
            <w:r w:rsidR="008E5563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D</w:t>
            </w: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iagnostic </w:t>
            </w:r>
            <w:r w:rsidR="008E5563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V</w:t>
            </w: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eterinar</w:t>
            </w:r>
            <w:r w:rsidR="008E5563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”</w:t>
            </w: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 (Drochia, Cahul, Dondușeni)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4,400.0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4,400.0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4,400.0</w:t>
            </w:r>
          </w:p>
        </w:tc>
      </w:tr>
      <w:tr w:rsidR="00F918EA" w:rsidRPr="00370DEA" w:rsidTr="00F918EA">
        <w:trPr>
          <w:trHeight w:val="5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3.Măsuri implementate de către autoritățile publice locale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4,265.7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5,027.3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8,031.2</w:t>
            </w:r>
          </w:p>
        </w:tc>
      </w:tr>
      <w:tr w:rsidR="00F918EA" w:rsidRPr="00370DEA" w:rsidTr="00F918EA">
        <w:trPr>
          <w:trHeight w:val="7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4.Crearea punctelor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rachetare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 și menținerea punctelor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rachetare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 nou create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11,000.0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8,000.0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8,000.0</w:t>
            </w:r>
          </w:p>
        </w:tc>
      </w:tr>
      <w:tr w:rsidR="00F918EA" w:rsidRPr="00370DEA" w:rsidTr="00F918EA">
        <w:trPr>
          <w:trHeight w:val="67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5.Asigurarea implementării prevederilor Legii nr.270/2018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10,493.8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36,181.8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61,811.6</w:t>
            </w:r>
          </w:p>
        </w:tc>
      </w:tr>
      <w:tr w:rsidR="00F918EA" w:rsidRPr="00370DEA" w:rsidTr="00F918EA">
        <w:trPr>
          <w:trHeight w:val="73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6.Majorarea cheltuielilor Oficiului Național al Viei și Vinului din contul veniturilor colectate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2,000.0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3,000.0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3,000.0</w:t>
            </w:r>
          </w:p>
        </w:tc>
      </w:tr>
      <w:tr w:rsidR="00F918EA" w:rsidRPr="00370DEA" w:rsidTr="00F918EA">
        <w:trPr>
          <w:trHeight w:val="587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TOTAL pe SECTOR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1,911,926.0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1,904,786.3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1,849,028.3</w:t>
            </w:r>
          </w:p>
        </w:tc>
      </w:tr>
      <w:tr w:rsidR="00F918EA" w:rsidRPr="00370DEA" w:rsidTr="00F918EA">
        <w:trPr>
          <w:trHeight w:val="694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1,779,766.5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1,748,177.2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1,663,785.5</w:t>
            </w:r>
          </w:p>
        </w:tc>
      </w:tr>
      <w:tr w:rsidR="00F918EA" w:rsidRPr="00370DEA" w:rsidTr="00F918EA">
        <w:trPr>
          <w:trHeight w:val="73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132,159.5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156,609.1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185,242.8</w:t>
            </w:r>
          </w:p>
        </w:tc>
      </w:tr>
      <w:tr w:rsidR="00F918EA" w:rsidRPr="00370DEA" w:rsidTr="00F918EA">
        <w:trPr>
          <w:trHeight w:val="516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E81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  </w:t>
            </w:r>
            <w:r w:rsidR="00DD2F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11 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SECTORUL „ENERGETIC</w:t>
            </w:r>
            <w:r w:rsidR="00E81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Ă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”</w:t>
            </w:r>
          </w:p>
        </w:tc>
      </w:tr>
      <w:tr w:rsidR="00F918EA" w:rsidRPr="00370DEA" w:rsidTr="00F918EA">
        <w:trPr>
          <w:trHeight w:val="423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Principalele priorități sectoriale </w:t>
            </w:r>
          </w:p>
        </w:tc>
      </w:tr>
      <w:tr w:rsidR="00F918EA" w:rsidRPr="00370DEA" w:rsidTr="00F918EA">
        <w:trPr>
          <w:trHeight w:val="76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Asigurarea securității aprovizionării cu gaze naturale a țării prin diversificarea căilor și surselor de alimentare, concomitent cu consolidarea rolului Republicii Moldova de culoar de tranzit bidirecțional al gazelor naturale</w:t>
            </w:r>
          </w:p>
        </w:tc>
      </w:tr>
      <w:tr w:rsidR="00F918EA" w:rsidRPr="00370DEA" w:rsidTr="00F918EA">
        <w:trPr>
          <w:trHeight w:val="69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Asigurarea securității aprovizionării cu energie electrică și consolidarea rolului Republicii Moldova de culoar de tranzit al energiei electrice</w:t>
            </w:r>
          </w:p>
        </w:tc>
      </w:tr>
      <w:tr w:rsidR="00F918EA" w:rsidRPr="00370DEA" w:rsidTr="00F918EA">
        <w:trPr>
          <w:trHeight w:val="456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Consolidarea sistemelor de alimentare centralizată cu energie termică din urbe</w:t>
            </w:r>
          </w:p>
        </w:tc>
      </w:tr>
      <w:tr w:rsidR="00F918EA" w:rsidRPr="00370DEA" w:rsidTr="00F918EA">
        <w:trPr>
          <w:trHeight w:val="421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Diminuarea riscului poluării masive a orașelor cu produse de ardere a instalațiilor individuale</w:t>
            </w:r>
          </w:p>
        </w:tc>
      </w:tr>
      <w:tr w:rsidR="00F918EA" w:rsidRPr="00370DEA" w:rsidTr="00F918EA">
        <w:trPr>
          <w:trHeight w:val="91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lastRenderedPageBreak/>
              <w:t>Promovarea proiectelor de eficientizare a consumului de resurse energetice și de valorificare a surselor regenerabile de energie în sectorul public și rezidențial, prin dezvoltarea instrumentelor de finanțare, după caz, cu accent pe consumatorii vulnerabili</w:t>
            </w:r>
          </w:p>
        </w:tc>
      </w:tr>
      <w:tr w:rsidR="00F918EA" w:rsidRPr="00370DEA" w:rsidTr="00F918EA">
        <w:trPr>
          <w:trHeight w:val="8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A. Măsuri de politici în curs de desfășurare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 xml:space="preserve"> care au acoperire financiară în linia de bază,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TOTAL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310,294.6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759,736.6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763,280.6</w:t>
            </w:r>
          </w:p>
        </w:tc>
      </w:tr>
      <w:tr w:rsidR="00F918EA" w:rsidRPr="00370DEA" w:rsidTr="00F918EA">
        <w:trPr>
          <w:trHeight w:val="72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, TOTAL, din care: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5,333.7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6,032.9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7,615.4</w:t>
            </w:r>
          </w:p>
        </w:tc>
      </w:tr>
      <w:tr w:rsidR="00F918EA" w:rsidRPr="00370DEA" w:rsidTr="00F918EA">
        <w:trPr>
          <w:trHeight w:val="52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1.Măsuri implementate de către autoritățile publice locale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1,680.6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1,980.7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3,164.2</w:t>
            </w:r>
          </w:p>
        </w:tc>
      </w:tr>
      <w:tr w:rsidR="00F918EA" w:rsidRPr="00370DEA" w:rsidTr="00F918EA">
        <w:trPr>
          <w:trHeight w:val="6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2.Asigurarea implementării prevederilor Legii nr.270/2018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3,653.1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4,052.2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4,451.2</w:t>
            </w:r>
          </w:p>
        </w:tc>
      </w:tr>
      <w:tr w:rsidR="00F918EA" w:rsidRPr="00370DEA" w:rsidTr="00F918EA">
        <w:trPr>
          <w:trHeight w:val="49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TOTAL pe SECTOR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315,628.3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765,769.5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770,896.0</w:t>
            </w:r>
          </w:p>
        </w:tc>
      </w:tr>
      <w:tr w:rsidR="00F918EA" w:rsidRPr="00370DEA" w:rsidTr="00F918EA">
        <w:trPr>
          <w:trHeight w:val="70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310,294.6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759,736.6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763,280.6</w:t>
            </w:r>
          </w:p>
        </w:tc>
      </w:tr>
      <w:tr w:rsidR="00F918EA" w:rsidRPr="00370DEA" w:rsidTr="00F918EA">
        <w:trPr>
          <w:trHeight w:val="73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5,333.7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6,032.9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7,615.4</w:t>
            </w:r>
          </w:p>
        </w:tc>
      </w:tr>
      <w:tr w:rsidR="00F918EA" w:rsidRPr="00370DEA" w:rsidTr="00F918EA">
        <w:trPr>
          <w:trHeight w:val="85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 w:eastAsia="en-GB"/>
              </w:rPr>
              <w:t>12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SECTORUL „MINERIT, INDUSTRIE ȘI CONSTRUCȚII”</w:t>
            </w:r>
          </w:p>
        </w:tc>
      </w:tr>
      <w:tr w:rsidR="00F918EA" w:rsidRPr="00370DEA" w:rsidTr="00F918EA">
        <w:trPr>
          <w:trHeight w:val="43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Principalele priorități sectoriale </w:t>
            </w:r>
          </w:p>
        </w:tc>
      </w:tr>
      <w:tr w:rsidR="00F918EA" w:rsidRPr="00370DEA" w:rsidTr="00F918EA">
        <w:trPr>
          <w:trHeight w:val="46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Armonizarea documentelor normative naționale în domeniul construcțiilor cu standardele europene</w:t>
            </w:r>
          </w:p>
        </w:tc>
      </w:tr>
      <w:tr w:rsidR="00F918EA" w:rsidRPr="00370DEA" w:rsidTr="00F918EA">
        <w:trPr>
          <w:trHeight w:val="321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Sporirea performanței energetice a clădirilor</w:t>
            </w:r>
          </w:p>
        </w:tc>
      </w:tr>
      <w:tr w:rsidR="00F918EA" w:rsidRPr="00370DEA" w:rsidTr="00F918EA">
        <w:trPr>
          <w:trHeight w:val="397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Asigurarea gestionării durabile și protecției resurselor minerale utile </w:t>
            </w:r>
          </w:p>
        </w:tc>
      </w:tr>
      <w:tr w:rsidR="00F918EA" w:rsidRPr="00370DEA" w:rsidTr="00F918EA">
        <w:trPr>
          <w:trHeight w:val="43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Supravegherea respectării legislației privind utilizarea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raţională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şi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protecţia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 subsolului </w:t>
            </w:r>
          </w:p>
        </w:tc>
      </w:tr>
      <w:tr w:rsidR="00F918EA" w:rsidRPr="00370DEA" w:rsidTr="00F918EA">
        <w:trPr>
          <w:trHeight w:val="70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Măsuri de studiere geologică a subsolului în scopul monitorizării apelor subterane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şi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 prognozării proceselor geologice  periculoase</w:t>
            </w:r>
          </w:p>
        </w:tc>
      </w:tr>
      <w:tr w:rsidR="00F918EA" w:rsidRPr="00370DEA" w:rsidTr="00F918EA">
        <w:trPr>
          <w:trHeight w:val="91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 xml:space="preserve">care au acoperire financiară în linia de bază,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TOTAL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80,607.4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77,607.4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77,607.4</w:t>
            </w:r>
          </w:p>
        </w:tc>
      </w:tr>
      <w:tr w:rsidR="00F918EA" w:rsidRPr="00370DEA" w:rsidTr="00F918EA">
        <w:trPr>
          <w:trHeight w:val="73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, TOTAL, din care: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5,073.4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8,668.7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14,646.2</w:t>
            </w:r>
          </w:p>
        </w:tc>
      </w:tr>
      <w:tr w:rsidR="00F918EA" w:rsidRPr="00370DEA" w:rsidTr="00F918EA">
        <w:trPr>
          <w:trHeight w:val="6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1.Măsuri implementate de către autoritățile publice locale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4,543.6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5,354.8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8,554.4</w:t>
            </w:r>
          </w:p>
        </w:tc>
      </w:tr>
      <w:tr w:rsidR="00F918EA" w:rsidRPr="00370DEA" w:rsidTr="00F918EA">
        <w:trPr>
          <w:trHeight w:val="61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2.Asigurarea implementării prevederilor Legii nr.270/2018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529.8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3,313.9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6,091.8</w:t>
            </w:r>
          </w:p>
        </w:tc>
      </w:tr>
      <w:tr w:rsidR="00F918EA" w:rsidRPr="00370DEA" w:rsidTr="00F918EA">
        <w:trPr>
          <w:trHeight w:val="57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lastRenderedPageBreak/>
              <w:t>TOTAL pe SECTOR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85,680.8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86,276.1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92,253.6</w:t>
            </w:r>
          </w:p>
        </w:tc>
      </w:tr>
      <w:tr w:rsidR="00F918EA" w:rsidRPr="00370DEA" w:rsidTr="00F918EA">
        <w:trPr>
          <w:trHeight w:val="85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80,607.4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77,607.4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77,607.4</w:t>
            </w:r>
          </w:p>
        </w:tc>
      </w:tr>
      <w:tr w:rsidR="00F918EA" w:rsidRPr="00370DEA" w:rsidTr="00F918EA">
        <w:trPr>
          <w:trHeight w:val="69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5,073.4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8,668.7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14,646.2</w:t>
            </w:r>
          </w:p>
        </w:tc>
      </w:tr>
      <w:tr w:rsidR="00F918EA" w:rsidRPr="00370DEA" w:rsidTr="00F918EA">
        <w:trPr>
          <w:trHeight w:val="57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 w:eastAsia="en-GB"/>
              </w:rPr>
              <w:t>13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  SECTORUL „TRANSPORT”</w:t>
            </w:r>
          </w:p>
        </w:tc>
      </w:tr>
      <w:tr w:rsidR="00F918EA" w:rsidRPr="00370DEA" w:rsidTr="00E44FDB">
        <w:trPr>
          <w:trHeight w:val="273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Principalele priorități sectoriale </w:t>
            </w:r>
          </w:p>
        </w:tc>
      </w:tr>
      <w:tr w:rsidR="00F918EA" w:rsidRPr="00370DEA" w:rsidTr="00F918EA">
        <w:trPr>
          <w:trHeight w:val="43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Asigurarea dezvoltării și implementării politicii naționale durabile în domeniul transporturilor și infrastructurii</w:t>
            </w:r>
          </w:p>
        </w:tc>
      </w:tr>
      <w:tr w:rsidR="00F918EA" w:rsidRPr="00370DEA" w:rsidTr="00F918EA">
        <w:trPr>
          <w:trHeight w:val="43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Dezvoltarea și menținerea infrastructurii drumurilor publice în condiții de siguranță</w:t>
            </w:r>
          </w:p>
        </w:tc>
      </w:tr>
      <w:tr w:rsidR="00F918EA" w:rsidRPr="00370DEA" w:rsidTr="00F918EA">
        <w:trPr>
          <w:trHeight w:val="43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Monitorizarea implementării politicii privind siguranța rutieră</w:t>
            </w:r>
          </w:p>
        </w:tc>
      </w:tr>
      <w:tr w:rsidR="00F918EA" w:rsidRPr="00370DEA" w:rsidTr="00F918EA">
        <w:trPr>
          <w:trHeight w:val="43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Dezvoltarea transportului naval</w:t>
            </w:r>
          </w:p>
        </w:tc>
      </w:tr>
      <w:tr w:rsidR="00F918EA" w:rsidRPr="00370DEA" w:rsidTr="00F918EA">
        <w:trPr>
          <w:trHeight w:val="43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Dezvoltarea transportului feroviar </w:t>
            </w:r>
          </w:p>
        </w:tc>
      </w:tr>
      <w:tr w:rsidR="00F918EA" w:rsidRPr="00370DEA" w:rsidTr="00F918EA">
        <w:trPr>
          <w:trHeight w:val="43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Dezvoltarea transportului auto </w:t>
            </w:r>
          </w:p>
        </w:tc>
      </w:tr>
      <w:tr w:rsidR="00F918EA" w:rsidRPr="00370DEA" w:rsidTr="00F918EA">
        <w:trPr>
          <w:trHeight w:val="76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160E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Asigurarea controlului respectării legislației naționale</w:t>
            </w:r>
            <w:r w:rsidR="00160E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/</w:t>
            </w: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internaționale și </w:t>
            </w:r>
            <w:r w:rsidR="00160E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a </w:t>
            </w: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siguranței rutiere în domeniu de către operatorii de transport rutier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şi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 de către întreprinderile ce desfășoară activități conexe transportului rutier</w:t>
            </w:r>
          </w:p>
        </w:tc>
      </w:tr>
      <w:tr w:rsidR="00F918EA" w:rsidRPr="00370DEA" w:rsidTr="00F918EA">
        <w:trPr>
          <w:trHeight w:val="43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Dezvoltarea transportului aerian prin includerea în circuitul internațional a aeroporturilor din Republica Moldova </w:t>
            </w:r>
          </w:p>
        </w:tc>
      </w:tr>
      <w:tr w:rsidR="00E4438B" w:rsidRPr="00370DEA" w:rsidTr="00451046">
        <w:trPr>
          <w:trHeight w:val="75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38B" w:rsidRPr="00E4438B" w:rsidRDefault="00E4438B" w:rsidP="00E44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E44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</w:t>
            </w:r>
            <w:r w:rsidRPr="004510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în curs de desfășurare</w:t>
            </w:r>
            <w:r w:rsidRPr="00BD29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 xml:space="preserve"> care au acoperire financiară în linia de bază</w:t>
            </w:r>
            <w:r w:rsidRPr="00E44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, TOTAL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38B" w:rsidRPr="00E4438B" w:rsidRDefault="00E4438B" w:rsidP="00E443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43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4,918,283.5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38B" w:rsidRPr="00E4438B" w:rsidRDefault="00E4438B" w:rsidP="00E443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43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4,825,715.8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38B" w:rsidRPr="00E4438B" w:rsidRDefault="00E4438B" w:rsidP="00E443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43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4,508,615.3</w:t>
            </w:r>
          </w:p>
        </w:tc>
      </w:tr>
      <w:tr w:rsidR="00F918EA" w:rsidRPr="00370DEA" w:rsidTr="00F918EA">
        <w:trPr>
          <w:trHeight w:val="7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, TOTAL, din care: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873,343.5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1,431,363.6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2,396,590.0</w:t>
            </w:r>
          </w:p>
        </w:tc>
      </w:tr>
      <w:tr w:rsidR="00F918EA" w:rsidRPr="00370DEA" w:rsidTr="00F918EA">
        <w:trPr>
          <w:trHeight w:val="52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1.Reparația și întreținerea drumurilor naționale (Fondul rutier)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795,548.0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1,338,298.2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2,250,987.2</w:t>
            </w:r>
          </w:p>
        </w:tc>
      </w:tr>
      <w:tr w:rsidR="00F918EA" w:rsidRPr="00370DEA" w:rsidTr="00F918EA">
        <w:trPr>
          <w:trHeight w:val="69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0318BF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 </w:t>
            </w: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transferuri de la bugetul de stat către bugetele locale pentru infrastructura drumurilor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183,792.4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307,419.9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560,543.3</w:t>
            </w:r>
          </w:p>
        </w:tc>
      </w:tr>
      <w:tr w:rsidR="00F918EA" w:rsidRPr="00370DEA" w:rsidTr="00F918EA">
        <w:trPr>
          <w:trHeight w:val="7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2.Majorarea alocațiilor bugetare pentru efectuarea inspecțiilor aeronautice peste hotarele țării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2,000.0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2,000.0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2,000.0</w:t>
            </w:r>
          </w:p>
        </w:tc>
      </w:tr>
      <w:tr w:rsidR="00F918EA" w:rsidRPr="00370DEA" w:rsidTr="00F918EA">
        <w:trPr>
          <w:trHeight w:val="589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3.Majorarea subvențiilor pentru susținerea de stat a activității Bacului Molovata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662.0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662.0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662.0</w:t>
            </w:r>
          </w:p>
        </w:tc>
      </w:tr>
      <w:tr w:rsidR="00F918EA" w:rsidRPr="00370DEA" w:rsidTr="00F918EA">
        <w:trPr>
          <w:trHeight w:val="72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4.Majorarea subvențiilor pentru susținerea de stat a activității Portului Fluvial Ungheni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228.5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289.2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355.3</w:t>
            </w:r>
          </w:p>
        </w:tc>
      </w:tr>
      <w:tr w:rsidR="00F918EA" w:rsidRPr="00370DEA" w:rsidTr="00F918EA">
        <w:trPr>
          <w:trHeight w:val="57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5.Măsuri implementate de către autoritățile publice locale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71,313.6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84,045.7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134,265.4</w:t>
            </w:r>
          </w:p>
        </w:tc>
      </w:tr>
      <w:tr w:rsidR="00F918EA" w:rsidRPr="00370DEA" w:rsidTr="00F918EA">
        <w:trPr>
          <w:trHeight w:val="6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lastRenderedPageBreak/>
              <w:t>6.Asigurarea implementării prevederilor Legii nr. 270/2018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3,591.4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6,068.5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8,320.1</w:t>
            </w:r>
          </w:p>
        </w:tc>
      </w:tr>
      <w:tr w:rsidR="00F662EC" w:rsidRPr="0003034B" w:rsidTr="00F918EA">
        <w:trPr>
          <w:trHeight w:val="6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62EC" w:rsidRPr="0003034B" w:rsidRDefault="00F662EC" w:rsidP="00DC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en-GB"/>
              </w:rPr>
            </w:pPr>
            <w:r w:rsidRPr="000303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MD" w:eastAsia="en-GB"/>
              </w:rPr>
              <w:t>C.M</w:t>
            </w:r>
            <w:proofErr w:type="spellStart"/>
            <w:r w:rsidRPr="000303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en-GB"/>
              </w:rPr>
              <w:t>ăsuri</w:t>
            </w:r>
            <w:proofErr w:type="spellEnd"/>
            <w:r w:rsidRPr="000303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en-GB"/>
              </w:rPr>
              <w:t xml:space="preserve"> de politic</w:t>
            </w:r>
            <w:r w:rsidR="00DC14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en-GB"/>
              </w:rPr>
              <w:t>i</w:t>
            </w:r>
            <w:r w:rsidRPr="000303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en-GB"/>
              </w:rPr>
              <w:t xml:space="preserve"> noi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62EC" w:rsidRPr="00F662EC" w:rsidRDefault="00D872FE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MD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MD" w:eastAsia="en-GB"/>
              </w:rPr>
              <w:t>1,3</w:t>
            </w:r>
            <w:r w:rsidR="00F662EC" w:rsidRPr="00F662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MD" w:eastAsia="en-GB"/>
              </w:rPr>
              <w:t>00,000.0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2EC" w:rsidRPr="00F662EC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MD" w:eastAsia="en-GB"/>
              </w:rPr>
            </w:pPr>
            <w:r w:rsidRPr="00F662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MD" w:eastAsia="en-GB"/>
              </w:rPr>
              <w:t>1,000,000.0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2EC" w:rsidRPr="00F662EC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MD" w:eastAsia="en-GB"/>
              </w:rPr>
            </w:pPr>
            <w:r w:rsidRPr="00F662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MD" w:eastAsia="en-GB"/>
              </w:rPr>
              <w:t>1,000,000.0</w:t>
            </w:r>
          </w:p>
        </w:tc>
      </w:tr>
      <w:tr w:rsidR="00F662EC" w:rsidRPr="00370DEA" w:rsidTr="00F918EA">
        <w:trPr>
          <w:trHeight w:val="6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1.</w:t>
            </w:r>
            <w:r w:rsidR="00A07CCC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Proiectul „</w:t>
            </w:r>
            <w:r w:rsidRPr="0003034B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Program de dezvoltare a infrastructurii drumuri</w:t>
            </w:r>
            <w:r w:rsidR="00A07CCC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lor cu suportul Federației Ruse”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62EC" w:rsidRPr="00370DEA" w:rsidRDefault="00D872FE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D872FE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1,300,000.0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1,000,000.0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1,000,000.0</w:t>
            </w:r>
          </w:p>
        </w:tc>
      </w:tr>
      <w:tr w:rsidR="00F662EC" w:rsidRPr="00370DEA" w:rsidTr="00224B4A">
        <w:trPr>
          <w:trHeight w:val="717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TOTAL pe SECTOR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D872FE" w:rsidP="00D8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7</w:t>
            </w:r>
            <w:r w:rsidR="00195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0</w:t>
            </w:r>
            <w:r w:rsidR="00195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91,627.0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1950DD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7</w:t>
            </w:r>
            <w:r w:rsidR="00F662EC"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,257,079.4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1950DD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7</w:t>
            </w:r>
            <w:r w:rsidR="00F662EC"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,905,205.3</w:t>
            </w:r>
          </w:p>
        </w:tc>
      </w:tr>
      <w:tr w:rsidR="00F662EC" w:rsidRPr="00370DEA" w:rsidTr="00F918EA">
        <w:trPr>
          <w:trHeight w:val="78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4,918,283.5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4,825,715.8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4,508,615.3</w:t>
            </w:r>
          </w:p>
        </w:tc>
      </w:tr>
      <w:tr w:rsidR="00F662EC" w:rsidRPr="00370DEA" w:rsidTr="00F918EA">
        <w:trPr>
          <w:trHeight w:val="80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873,343.5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1,431,363.6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2,396,590.0</w:t>
            </w:r>
          </w:p>
        </w:tc>
      </w:tr>
      <w:tr w:rsidR="00F662EC" w:rsidRPr="00370DEA" w:rsidTr="00F662EC">
        <w:trPr>
          <w:trHeight w:val="51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62EC" w:rsidRPr="0003034B" w:rsidRDefault="00F662EC" w:rsidP="00DC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en-GB"/>
              </w:rPr>
            </w:pPr>
            <w:r w:rsidRPr="000303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MD" w:eastAsia="en-GB"/>
              </w:rPr>
              <w:t>C.M</w:t>
            </w:r>
            <w:proofErr w:type="spellStart"/>
            <w:r w:rsidRPr="000303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en-GB"/>
              </w:rPr>
              <w:t>ăsuri</w:t>
            </w:r>
            <w:proofErr w:type="spellEnd"/>
            <w:r w:rsidRPr="000303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en-GB"/>
              </w:rPr>
              <w:t xml:space="preserve"> de politic</w:t>
            </w:r>
            <w:r w:rsidR="00DC14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en-GB"/>
              </w:rPr>
              <w:t>i</w:t>
            </w:r>
            <w:r w:rsidRPr="000303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en-GB"/>
              </w:rPr>
              <w:t xml:space="preserve"> noi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62EC" w:rsidRPr="00F662EC" w:rsidRDefault="00D872FE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MD" w:eastAsia="en-GB"/>
              </w:rPr>
            </w:pPr>
            <w:r w:rsidRPr="00D872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MD" w:eastAsia="en-GB"/>
              </w:rPr>
              <w:t>1,300,000.0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62EC" w:rsidRPr="00F662EC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MD" w:eastAsia="en-GB"/>
              </w:rPr>
            </w:pPr>
            <w:r w:rsidRPr="00F662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MD" w:eastAsia="en-GB"/>
              </w:rPr>
              <w:t>1,000,000.0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62EC" w:rsidRPr="00F662EC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MD" w:eastAsia="en-GB"/>
              </w:rPr>
            </w:pPr>
            <w:r w:rsidRPr="00F662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MD" w:eastAsia="en-GB"/>
              </w:rPr>
              <w:t>1,000,000.0</w:t>
            </w:r>
          </w:p>
        </w:tc>
      </w:tr>
      <w:tr w:rsidR="00F662EC" w:rsidRPr="00370DEA" w:rsidTr="00DC1407">
        <w:trPr>
          <w:trHeight w:val="672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 w:eastAsia="en-GB"/>
              </w:rPr>
              <w:t>14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SECTORUL „TEHNOLOGII INFORMAȚIONALE ȘI COMUNICAȚII”</w:t>
            </w:r>
          </w:p>
        </w:tc>
      </w:tr>
      <w:tr w:rsidR="00F662EC" w:rsidRPr="00370DEA" w:rsidTr="009A5079">
        <w:trPr>
          <w:trHeight w:val="45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Principalele priorități sectoriale </w:t>
            </w:r>
          </w:p>
        </w:tc>
      </w:tr>
      <w:tr w:rsidR="00F662EC" w:rsidRPr="00370DEA" w:rsidTr="00F918EA">
        <w:trPr>
          <w:trHeight w:val="43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Îmbunătățirea conectivității și accesului la rețea</w:t>
            </w:r>
          </w:p>
        </w:tc>
      </w:tr>
      <w:tr w:rsidR="00F662EC" w:rsidRPr="00370DEA" w:rsidTr="00F918EA">
        <w:trPr>
          <w:trHeight w:val="43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Operaționalizarea Sistemului informațional automatizat 112</w:t>
            </w:r>
          </w:p>
        </w:tc>
      </w:tr>
      <w:tr w:rsidR="00F662EC" w:rsidRPr="00370DEA" w:rsidTr="00F918EA">
        <w:trPr>
          <w:trHeight w:val="43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Creșterea nivelului de securitate cibernetică și sporirea siguranței on-line</w:t>
            </w:r>
          </w:p>
        </w:tc>
      </w:tr>
      <w:tr w:rsidR="00F662EC" w:rsidRPr="00370DEA" w:rsidTr="00F918EA">
        <w:trPr>
          <w:trHeight w:val="43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Consolidarea și modernizarea infrastructurii de comunicații poștale</w:t>
            </w:r>
          </w:p>
        </w:tc>
      </w:tr>
      <w:tr w:rsidR="00F662EC" w:rsidRPr="00370DEA" w:rsidTr="00F918EA">
        <w:trPr>
          <w:trHeight w:val="82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bază,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TOTAL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65,745.1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40,745.1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40,745.1</w:t>
            </w:r>
          </w:p>
        </w:tc>
      </w:tr>
      <w:tr w:rsidR="00F662EC" w:rsidRPr="00370DEA" w:rsidTr="00F918EA">
        <w:trPr>
          <w:trHeight w:val="7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, TOTAL, din care: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9,753.0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4,868.8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4,868.8</w:t>
            </w:r>
          </w:p>
        </w:tc>
      </w:tr>
      <w:tr w:rsidR="00F662EC" w:rsidRPr="00370DEA" w:rsidTr="00224B4A">
        <w:trPr>
          <w:trHeight w:val="751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1.Dotarea cu convertoare pentru televiziunea digitală terestră a familiilor beneficiare de ajutor social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6,040.0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 </w:t>
            </w:r>
          </w:p>
        </w:tc>
      </w:tr>
      <w:tr w:rsidR="00F662EC" w:rsidRPr="00370DEA" w:rsidTr="00F918EA">
        <w:trPr>
          <w:trHeight w:val="102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2.Mentenanța Sistemului informațional automatizat al Serviciului 112 și extinderea Sistemului informațional automatizat până în echipajele de intervenție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2,000.0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3,000.0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3,000.0</w:t>
            </w:r>
          </w:p>
        </w:tc>
      </w:tr>
      <w:tr w:rsidR="00F662EC" w:rsidRPr="00370DEA" w:rsidTr="00F918EA">
        <w:trPr>
          <w:trHeight w:val="5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3.Asigurarea implementării prevederilor Legii nr.270/2018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1,713.0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1,868.8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1,868.8</w:t>
            </w:r>
          </w:p>
        </w:tc>
      </w:tr>
      <w:tr w:rsidR="00F662EC" w:rsidRPr="00370DEA" w:rsidTr="00F918EA">
        <w:trPr>
          <w:trHeight w:val="64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C. Măsuri de politici noi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45.6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45.6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45.6</w:t>
            </w:r>
          </w:p>
        </w:tc>
      </w:tr>
      <w:tr w:rsidR="00F662EC" w:rsidRPr="00370DEA" w:rsidTr="00F918EA">
        <w:trPr>
          <w:trHeight w:val="6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lastRenderedPageBreak/>
              <w:t>1.Prestarea serviciilor poștale pentru nevăzători și prizonieri de război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45.6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45.6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45.6</w:t>
            </w:r>
          </w:p>
        </w:tc>
      </w:tr>
      <w:tr w:rsidR="00F662EC" w:rsidRPr="00370DEA" w:rsidTr="00F918EA">
        <w:trPr>
          <w:trHeight w:val="73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TOTAL pe SECTOR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75,543.7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45,659.5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45,659.5</w:t>
            </w:r>
          </w:p>
        </w:tc>
      </w:tr>
      <w:tr w:rsidR="00F662EC" w:rsidRPr="00370DEA" w:rsidTr="00F918EA">
        <w:trPr>
          <w:trHeight w:val="82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65,745.1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40,745.1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40,745.1</w:t>
            </w:r>
          </w:p>
        </w:tc>
      </w:tr>
      <w:tr w:rsidR="00F662EC" w:rsidRPr="00370DEA" w:rsidTr="00F918EA">
        <w:trPr>
          <w:trHeight w:val="61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9,753.0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4,868.8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4,868.8</w:t>
            </w:r>
          </w:p>
        </w:tc>
      </w:tr>
      <w:tr w:rsidR="00F662EC" w:rsidRPr="00370DEA" w:rsidTr="00F918EA">
        <w:trPr>
          <w:trHeight w:val="5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C. Măsuri de politici noi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45.6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45.6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45.6</w:t>
            </w:r>
          </w:p>
        </w:tc>
      </w:tr>
      <w:tr w:rsidR="00F662EC" w:rsidRPr="00370DEA" w:rsidTr="00F918EA">
        <w:trPr>
          <w:trHeight w:val="628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 w:eastAsia="en-GB"/>
              </w:rPr>
              <w:t>15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 SECTORUL „TURISM”</w:t>
            </w:r>
          </w:p>
        </w:tc>
      </w:tr>
      <w:tr w:rsidR="00F662EC" w:rsidRPr="00370DEA" w:rsidTr="00F918EA">
        <w:trPr>
          <w:trHeight w:val="93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bază,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TOTAL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15,000.0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15,000.0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15,000.0</w:t>
            </w:r>
          </w:p>
        </w:tc>
      </w:tr>
      <w:tr w:rsidR="00F662EC" w:rsidRPr="00370DEA" w:rsidTr="00F918EA">
        <w:trPr>
          <w:trHeight w:val="55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TOTAL pe SECTOR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15,000.0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15,000.0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15,000.0</w:t>
            </w:r>
          </w:p>
        </w:tc>
      </w:tr>
      <w:tr w:rsidR="00F662EC" w:rsidRPr="00370DEA" w:rsidTr="00F918EA">
        <w:trPr>
          <w:trHeight w:val="66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 w:eastAsia="en-GB"/>
              </w:rPr>
              <w:t>16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  SECTORUL „PROTECȚIA MEDIULUI”</w:t>
            </w:r>
          </w:p>
        </w:tc>
      </w:tr>
      <w:tr w:rsidR="00F662EC" w:rsidRPr="00370DEA" w:rsidTr="00F918EA">
        <w:trPr>
          <w:trHeight w:val="51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Principalele priorități sectoriale </w:t>
            </w:r>
          </w:p>
        </w:tc>
      </w:tr>
      <w:tr w:rsidR="00F662EC" w:rsidRPr="00370DEA" w:rsidTr="00F918EA">
        <w:trPr>
          <w:trHeight w:val="66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Reformarea sistemului de guvernare de mediu și asigurarea implementării angajamentelor asumate în Acordul de Asociere RM-UE la capitolele mediu și schimbări climatice</w:t>
            </w:r>
          </w:p>
        </w:tc>
      </w:tr>
      <w:tr w:rsidR="00F662EC" w:rsidRPr="00370DEA" w:rsidTr="00F918EA">
        <w:trPr>
          <w:trHeight w:val="72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Crearea și dezvoltarea infrastructurii de mediu: de gestionare a deșeurilor menajere solide, de protecție contra inundațiilor, de monitoring al calității mediului și rețeaua națională de observații meteorologice, hidrologice și agrometeorologice</w:t>
            </w:r>
          </w:p>
        </w:tc>
      </w:tr>
      <w:tr w:rsidR="00F662EC" w:rsidRPr="00370DEA" w:rsidTr="00F918EA">
        <w:trPr>
          <w:trHeight w:val="42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Restabilirea, protecția și conservarea diversității biologice </w:t>
            </w:r>
          </w:p>
        </w:tc>
      </w:tr>
      <w:tr w:rsidR="00F662EC" w:rsidRPr="00370DEA" w:rsidTr="00F918EA">
        <w:trPr>
          <w:trHeight w:val="94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A. Măsuri de politici în curs de desfășurare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 xml:space="preserve"> care au acoperire financiară în linia de bază,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TOTAL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301,364.7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290,206.8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294,521.0</w:t>
            </w:r>
          </w:p>
        </w:tc>
      </w:tr>
      <w:tr w:rsidR="00F662EC" w:rsidRPr="00370DEA" w:rsidTr="00F918EA">
        <w:trPr>
          <w:trHeight w:val="81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, TOTAL, din care: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6,512.1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14,749.5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24,779.2</w:t>
            </w:r>
          </w:p>
        </w:tc>
      </w:tr>
      <w:tr w:rsidR="00F662EC" w:rsidRPr="00370DEA" w:rsidTr="00F918EA">
        <w:trPr>
          <w:trHeight w:val="5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1.Măsuri implementate de către autoritățile publice locale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3,398.9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4,005.8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6,399.3</w:t>
            </w:r>
          </w:p>
        </w:tc>
      </w:tr>
      <w:tr w:rsidR="00F662EC" w:rsidRPr="00370DEA" w:rsidTr="00F918EA">
        <w:trPr>
          <w:trHeight w:val="64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2.Asigurarea implementării prevederilor Legii nr.270/2018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3,113.2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10,743.7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18,379.9</w:t>
            </w:r>
          </w:p>
        </w:tc>
      </w:tr>
      <w:tr w:rsidR="00F662EC" w:rsidRPr="00370DEA" w:rsidTr="00F918EA">
        <w:trPr>
          <w:trHeight w:val="55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TOTAL pe SECTOR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307,876.8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304,956.3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319,300.2</w:t>
            </w:r>
          </w:p>
        </w:tc>
      </w:tr>
      <w:tr w:rsidR="00F662EC" w:rsidRPr="00370DEA" w:rsidTr="00F918EA">
        <w:trPr>
          <w:trHeight w:val="67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lastRenderedPageBreak/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301,364.7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290,206.8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294,521.0</w:t>
            </w:r>
          </w:p>
        </w:tc>
      </w:tr>
      <w:tr w:rsidR="00F662EC" w:rsidRPr="00370DEA" w:rsidTr="00F918EA">
        <w:trPr>
          <w:trHeight w:val="6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6,512.1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14,749.5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24,779.2</w:t>
            </w:r>
          </w:p>
        </w:tc>
      </w:tr>
      <w:tr w:rsidR="00F662EC" w:rsidRPr="00370DEA" w:rsidTr="00F918EA">
        <w:trPr>
          <w:trHeight w:val="626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 w:eastAsia="en-GB"/>
              </w:rPr>
              <w:t>17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 SECTORUL „GOSPODĂRIA COMUNALĂ”</w:t>
            </w:r>
          </w:p>
        </w:tc>
      </w:tr>
      <w:tr w:rsidR="00F662EC" w:rsidRPr="00370DEA" w:rsidTr="00F918EA">
        <w:trPr>
          <w:trHeight w:val="422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Principalele priorități sectoriale </w:t>
            </w:r>
          </w:p>
        </w:tc>
      </w:tr>
      <w:tr w:rsidR="00F662EC" w:rsidRPr="00370DEA" w:rsidTr="00F918EA">
        <w:trPr>
          <w:trHeight w:val="57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Asigurarea graduală a accesului la apă sigură și sanitație adecvată pentru toate localitățile și populația Republicii Moldova</w:t>
            </w:r>
          </w:p>
        </w:tc>
      </w:tr>
      <w:tr w:rsidR="00F662EC" w:rsidRPr="00370DEA" w:rsidTr="00F918EA">
        <w:trPr>
          <w:trHeight w:val="51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Asigurarea epurării apei uzate urbane în conformitate cu cerințele Directivei 91/271/CEE privind tratarea apelor uzate urbane</w:t>
            </w:r>
          </w:p>
        </w:tc>
      </w:tr>
      <w:tr w:rsidR="00F662EC" w:rsidRPr="00370DEA" w:rsidTr="00F918EA">
        <w:trPr>
          <w:trHeight w:val="49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Extinderea sistemelor centralizate de alimentare cu apă și canalizare în contextul regionalizării serviciului</w:t>
            </w:r>
          </w:p>
        </w:tc>
      </w:tr>
      <w:tr w:rsidR="00F662EC" w:rsidRPr="00370DEA" w:rsidTr="00F918EA">
        <w:trPr>
          <w:trHeight w:val="91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bază,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TOTAL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1,763,942.4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1,791,600.7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1,787,800.7</w:t>
            </w:r>
          </w:p>
        </w:tc>
      </w:tr>
      <w:tr w:rsidR="00F662EC" w:rsidRPr="00370DEA" w:rsidTr="00F918EA">
        <w:trPr>
          <w:trHeight w:val="81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, TOTAL, din care: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129,142.8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154,922.2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247,488.1</w:t>
            </w:r>
          </w:p>
        </w:tc>
      </w:tr>
      <w:tr w:rsidR="00F662EC" w:rsidRPr="00370DEA" w:rsidTr="00F918EA">
        <w:trPr>
          <w:trHeight w:val="6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1.Măsuri implementate de către autoritățile publice locale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128,031.6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150,889.9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241,050.9</w:t>
            </w:r>
          </w:p>
        </w:tc>
      </w:tr>
      <w:tr w:rsidR="00F662EC" w:rsidRPr="00370DEA" w:rsidTr="00F918EA">
        <w:trPr>
          <w:trHeight w:val="64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2.Asigurarea implementării prevederilor Legii nr.270/2018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1,111.2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4,032.3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6,437.2</w:t>
            </w:r>
          </w:p>
        </w:tc>
      </w:tr>
      <w:tr w:rsidR="00F662EC" w:rsidRPr="00370DEA" w:rsidTr="00F918EA">
        <w:trPr>
          <w:trHeight w:val="7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C. Măsuri de politici noi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4,000.0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4,000.0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2,000.0</w:t>
            </w:r>
          </w:p>
        </w:tc>
      </w:tr>
      <w:tr w:rsidR="00F662EC" w:rsidRPr="00370DEA" w:rsidTr="00F918EA">
        <w:trPr>
          <w:trHeight w:val="72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1.Proiectul secțiunii specializate a Planului de Amenajare a Teritoriului Național (PATN) „Apă și Sanitație"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4,000.0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4,000.0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2,000.0</w:t>
            </w:r>
          </w:p>
        </w:tc>
      </w:tr>
      <w:tr w:rsidR="00F662EC" w:rsidRPr="00370DEA" w:rsidTr="00F918EA">
        <w:trPr>
          <w:trHeight w:val="6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TOTAL pe SECTOR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1,897,085.2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1,950,522.9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2,037,288.8</w:t>
            </w:r>
          </w:p>
        </w:tc>
      </w:tr>
      <w:tr w:rsidR="00F662EC" w:rsidRPr="00370DEA" w:rsidTr="00F918EA">
        <w:trPr>
          <w:trHeight w:val="8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1,763,942.4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1,791,600.7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1,787,800.7</w:t>
            </w:r>
          </w:p>
        </w:tc>
      </w:tr>
      <w:tr w:rsidR="00F662EC" w:rsidRPr="00370DEA" w:rsidTr="00F918EA">
        <w:trPr>
          <w:trHeight w:val="61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129,142.8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154,922.2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247,488.1</w:t>
            </w:r>
          </w:p>
        </w:tc>
      </w:tr>
      <w:tr w:rsidR="00F662EC" w:rsidRPr="00370DEA" w:rsidTr="00F918EA">
        <w:trPr>
          <w:trHeight w:val="49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C. Măsuri de politici noi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4,000.0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4,000.0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2,000.0</w:t>
            </w:r>
          </w:p>
        </w:tc>
      </w:tr>
      <w:tr w:rsidR="00F662EC" w:rsidRPr="00370DEA" w:rsidTr="00F918EA">
        <w:trPr>
          <w:trHeight w:val="70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 w:eastAsia="en-GB"/>
              </w:rPr>
              <w:t>18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SECTORUL „SĂNĂTATE”</w:t>
            </w:r>
          </w:p>
        </w:tc>
      </w:tr>
      <w:tr w:rsidR="00F662EC" w:rsidRPr="00370DEA" w:rsidTr="00F918EA">
        <w:trPr>
          <w:trHeight w:val="34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Principalele priorități sectoriale </w:t>
            </w:r>
          </w:p>
        </w:tc>
      </w:tr>
      <w:tr w:rsidR="00F662EC" w:rsidRPr="00370DEA" w:rsidTr="001B36F5">
        <w:trPr>
          <w:trHeight w:val="589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lastRenderedPageBreak/>
              <w:t>Modernizarea sectorului spitalicesc și regionalizarea acestuia, și îmbunătățirea accesului la servicii comunitare, geriatrice, paliative și de reabilitare</w:t>
            </w:r>
          </w:p>
        </w:tc>
      </w:tr>
      <w:tr w:rsidR="00F662EC" w:rsidRPr="00370DEA" w:rsidTr="00F918EA">
        <w:trPr>
          <w:trHeight w:val="61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Îmbunătățirea accesului populației la servicii medicale de bază: asistență medicală primară, medicamente, investigații etc.</w:t>
            </w:r>
          </w:p>
        </w:tc>
      </w:tr>
      <w:tr w:rsidR="00F662EC" w:rsidRPr="00370DEA" w:rsidTr="00F918EA">
        <w:trPr>
          <w:trHeight w:val="42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Motivarea angajaților din sistemul de sănătate prin dezvoltarea politicilor de resurse umane în sănătate</w:t>
            </w:r>
          </w:p>
        </w:tc>
      </w:tr>
      <w:tr w:rsidR="00F662EC" w:rsidRPr="00370DEA" w:rsidTr="00F918EA">
        <w:trPr>
          <w:trHeight w:val="42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Fortificarea sănătății publice pentru a asigura îmbunătățirea controlului bolilor transmisibile și netransmisibile</w:t>
            </w:r>
          </w:p>
        </w:tc>
      </w:tr>
      <w:tr w:rsidR="00F662EC" w:rsidRPr="00B30A74" w:rsidTr="00F918EA">
        <w:trPr>
          <w:trHeight w:val="72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B30A74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B30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B30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bază,</w:t>
            </w:r>
            <w:r w:rsidRPr="00B30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TOTAL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B30A74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B30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9,645,184.2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B30A74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B30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9,917,624.3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B30A74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B30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10,552,792.7</w:t>
            </w:r>
          </w:p>
        </w:tc>
      </w:tr>
      <w:tr w:rsidR="00F662EC" w:rsidRPr="00370DEA" w:rsidTr="00F918EA">
        <w:trPr>
          <w:trHeight w:val="73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, TOTAL, din care: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356,956.4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155,378.4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199,912.7</w:t>
            </w:r>
          </w:p>
        </w:tc>
      </w:tr>
      <w:tr w:rsidR="00F662EC" w:rsidRPr="00370DEA" w:rsidTr="00F918EA">
        <w:trPr>
          <w:trHeight w:val="93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1.Reparaţia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şi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 dotarea cu dispozitive medicale,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şi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 asigurarea cu mijloace de transport a prestatorilor de servicii de asistență medicală primară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10,000.0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10,000.0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10,000.0</w:t>
            </w:r>
          </w:p>
        </w:tc>
      </w:tr>
      <w:tr w:rsidR="00F662EC" w:rsidRPr="00370DEA" w:rsidTr="00F918EA">
        <w:trPr>
          <w:trHeight w:val="94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2.Reparaţia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şi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 dotarea cu dispozitive medicale,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şi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 asigurarea cu mijloace de transport a Centrului Național de Asistență Medicală Urgentă Prespitalicească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20,000.0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53,389.4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53,389.4</w:t>
            </w:r>
          </w:p>
        </w:tc>
      </w:tr>
      <w:tr w:rsidR="00F662EC" w:rsidRPr="00370DEA" w:rsidTr="00F918EA">
        <w:trPr>
          <w:trHeight w:val="72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3.Reparația Blocului de operații al Instituției medico-sanitare publice Institutul Oncologic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15,000.0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 </w:t>
            </w:r>
          </w:p>
        </w:tc>
      </w:tr>
      <w:tr w:rsidR="00F662EC" w:rsidRPr="00370DEA" w:rsidTr="00F918EA">
        <w:trPr>
          <w:trHeight w:val="61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4.Măsuri implementate de către autoritățile publice locale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11,648.5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13,728.2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21,931.2</w:t>
            </w:r>
          </w:p>
        </w:tc>
      </w:tr>
      <w:tr w:rsidR="00F662EC" w:rsidRPr="00370DEA" w:rsidTr="00F918EA">
        <w:trPr>
          <w:trHeight w:val="6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5.Asigurarea implementării prevederilor Legii nr.270/2018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42,295.3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78,260.8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114,592.1</w:t>
            </w:r>
          </w:p>
        </w:tc>
      </w:tr>
      <w:tr w:rsidR="00F662EC" w:rsidRPr="00370DEA" w:rsidTr="005E7675">
        <w:trPr>
          <w:trHeight w:val="429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>6. Asigurarea cu ambulanțe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258,012.6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 </w:t>
            </w:r>
          </w:p>
        </w:tc>
      </w:tr>
      <w:tr w:rsidR="00F662EC" w:rsidRPr="00370DEA" w:rsidTr="00F918EA">
        <w:trPr>
          <w:trHeight w:val="67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TOTAL pe SECTOR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10,002,140.6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10,073,002.7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10,752,705.4</w:t>
            </w:r>
          </w:p>
        </w:tc>
      </w:tr>
      <w:tr w:rsidR="00F662EC" w:rsidRPr="00370DEA" w:rsidTr="00F918EA">
        <w:trPr>
          <w:trHeight w:val="87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9,645,184.2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9,917,624.3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10,552,792.7</w:t>
            </w:r>
          </w:p>
        </w:tc>
      </w:tr>
      <w:tr w:rsidR="00F662EC" w:rsidRPr="00370DEA" w:rsidTr="00F918EA">
        <w:trPr>
          <w:trHeight w:val="70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356,956.4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155,378.4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199,912.7</w:t>
            </w:r>
          </w:p>
        </w:tc>
      </w:tr>
      <w:tr w:rsidR="00F662EC" w:rsidRPr="00370DEA" w:rsidTr="00F918EA">
        <w:trPr>
          <w:trHeight w:val="67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 w:eastAsia="en-GB"/>
              </w:rPr>
              <w:t>19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SECTORUL „TINERET ȘI SPORT”</w:t>
            </w:r>
          </w:p>
        </w:tc>
      </w:tr>
      <w:tr w:rsidR="00F662EC" w:rsidRPr="00370DEA" w:rsidTr="00F918EA">
        <w:trPr>
          <w:trHeight w:val="343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Principalele priorități sectoriale </w:t>
            </w:r>
          </w:p>
        </w:tc>
      </w:tr>
      <w:tr w:rsidR="00F662EC" w:rsidRPr="00370DEA" w:rsidTr="00F918EA">
        <w:trPr>
          <w:trHeight w:val="42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Promovarea modului sănătos de viață (sportul de performanță și de masă)</w:t>
            </w:r>
          </w:p>
        </w:tc>
      </w:tr>
      <w:tr w:rsidR="00F662EC" w:rsidRPr="00370DEA" w:rsidTr="00F918EA">
        <w:trPr>
          <w:trHeight w:val="40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Modernizarea infrastructurii sportive și susținerea sportului de performanță și de masă</w:t>
            </w:r>
          </w:p>
        </w:tc>
      </w:tr>
      <w:tr w:rsidR="00F662EC" w:rsidRPr="00370DEA" w:rsidTr="00F918EA">
        <w:trPr>
          <w:trHeight w:val="42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lastRenderedPageBreak/>
              <w:t>Creșterea nivelului de implicare a tinerilor în procesele decizionale și dezvoltarea serviciilor de tineret</w:t>
            </w:r>
          </w:p>
        </w:tc>
      </w:tr>
      <w:tr w:rsidR="00F662EC" w:rsidRPr="00370DEA" w:rsidTr="00F918EA">
        <w:trPr>
          <w:trHeight w:val="87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bază,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TOTAL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521,233.6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521,735.6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509,237.6</w:t>
            </w:r>
          </w:p>
        </w:tc>
      </w:tr>
      <w:tr w:rsidR="00F662EC" w:rsidRPr="00370DEA" w:rsidTr="00F918EA">
        <w:trPr>
          <w:trHeight w:val="82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, TOTAL, din care: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25,679.4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49,535.8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74,457.1</w:t>
            </w:r>
          </w:p>
        </w:tc>
      </w:tr>
      <w:tr w:rsidR="00F662EC" w:rsidRPr="00370DEA" w:rsidTr="00F918EA">
        <w:trPr>
          <w:trHeight w:val="67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1.Asigurarea implementării prevederilor Legii nr.270/2018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12,578.4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33,827.2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50,660.6</w:t>
            </w:r>
          </w:p>
        </w:tc>
      </w:tr>
      <w:tr w:rsidR="00F662EC" w:rsidRPr="00370DEA" w:rsidTr="00F918EA">
        <w:trPr>
          <w:trHeight w:val="70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2.Asigurarea serviciilor de locațiune pentru cele 7 școli sportive ce își desfășoară activitatea în cadrul Manejului de Atletică Ușoară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1,000.0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1,000.0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1,000.0</w:t>
            </w:r>
          </w:p>
        </w:tc>
      </w:tr>
      <w:tr w:rsidR="00F662EC" w:rsidRPr="00370DEA" w:rsidTr="00F918EA">
        <w:trPr>
          <w:trHeight w:val="78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3.Majorarea numărului de testări antidoping, în conformitate cu indicatorii de performanță stabiliți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364.2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583.7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697.5</w:t>
            </w:r>
          </w:p>
        </w:tc>
      </w:tr>
      <w:tr w:rsidR="00F662EC" w:rsidRPr="00370DEA" w:rsidTr="00F918EA">
        <w:trPr>
          <w:trHeight w:val="81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4.Achitarea cotizațiilor Republicii Moldova la Agenția Mondială Antidoping (WADA), luând în considerație cuantumul majorat al acestora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43.3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62.8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83.1</w:t>
            </w:r>
          </w:p>
        </w:tc>
      </w:tr>
      <w:tr w:rsidR="00F662EC" w:rsidRPr="00370DEA" w:rsidTr="00F918EA">
        <w:trPr>
          <w:trHeight w:val="6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5.Măsuri implementate de către autoritățile publice locale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11,693.5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13,781.2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22,015.9</w:t>
            </w:r>
          </w:p>
        </w:tc>
      </w:tr>
      <w:tr w:rsidR="00F662EC" w:rsidRPr="00370DEA" w:rsidTr="00F918EA">
        <w:trPr>
          <w:trHeight w:val="73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6.Găzduirea în anul 2021 la Chișinău a Întrunirii anuale a Organizației regionale est-europeană antidoping (EERADO)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280.9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 </w:t>
            </w:r>
          </w:p>
        </w:tc>
      </w:tr>
      <w:tr w:rsidR="00F662EC" w:rsidRPr="00370DEA" w:rsidTr="00F918EA">
        <w:trPr>
          <w:trHeight w:val="55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TOTAL pe SECTOR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546,913.0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571,271.4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583,694.7</w:t>
            </w:r>
          </w:p>
        </w:tc>
      </w:tr>
      <w:tr w:rsidR="00F662EC" w:rsidRPr="00370DEA" w:rsidTr="00F918EA">
        <w:trPr>
          <w:trHeight w:val="87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521,233.6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521,735.6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509,237.6</w:t>
            </w:r>
          </w:p>
        </w:tc>
      </w:tr>
      <w:tr w:rsidR="00F662EC" w:rsidRPr="00370DEA" w:rsidTr="00F918EA">
        <w:trPr>
          <w:trHeight w:val="82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25,679.4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49,535.8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74,457.1</w:t>
            </w:r>
          </w:p>
        </w:tc>
      </w:tr>
      <w:tr w:rsidR="00F662EC" w:rsidRPr="00370DEA" w:rsidTr="00F918EA">
        <w:trPr>
          <w:trHeight w:val="64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 w:eastAsia="en-GB"/>
              </w:rPr>
              <w:t>20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SECTORUL „CULTUR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Ă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”</w:t>
            </w:r>
          </w:p>
        </w:tc>
      </w:tr>
      <w:tr w:rsidR="00F662EC" w:rsidRPr="00370DEA" w:rsidTr="00F918EA">
        <w:trPr>
          <w:trHeight w:val="38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Principalele priorități sectoriale </w:t>
            </w:r>
          </w:p>
        </w:tc>
      </w:tr>
      <w:tr w:rsidR="00F662EC" w:rsidRPr="00370DEA" w:rsidTr="00F918EA">
        <w:trPr>
          <w:trHeight w:val="42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Dezvoltarea infrastructurii instituțiilor de cultură</w:t>
            </w:r>
          </w:p>
        </w:tc>
      </w:tr>
      <w:tr w:rsidR="00F662EC" w:rsidRPr="00370DEA" w:rsidTr="00F918EA">
        <w:trPr>
          <w:trHeight w:val="42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Salvgardarea patrimoniului cultural național</w:t>
            </w:r>
          </w:p>
        </w:tc>
      </w:tr>
      <w:tr w:rsidR="00F662EC" w:rsidRPr="00370DEA" w:rsidTr="00F918EA">
        <w:trPr>
          <w:trHeight w:val="42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Susținerea dezvoltării industriilor creative în Republica Moldova </w:t>
            </w:r>
          </w:p>
        </w:tc>
      </w:tr>
      <w:tr w:rsidR="00F662EC" w:rsidRPr="00370DEA" w:rsidTr="00F918EA">
        <w:trPr>
          <w:trHeight w:val="103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bază,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TOTAL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1,263,029.7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1,262,029.7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1,261,969.7</w:t>
            </w:r>
          </w:p>
        </w:tc>
      </w:tr>
      <w:tr w:rsidR="00F662EC" w:rsidRPr="00370DEA" w:rsidTr="009424BC">
        <w:trPr>
          <w:trHeight w:val="72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lastRenderedPageBreak/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, TOTAL, din care: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158,231.4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231,818.5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332,568.7</w:t>
            </w:r>
          </w:p>
        </w:tc>
      </w:tr>
      <w:tr w:rsidR="00F662EC" w:rsidRPr="00370DEA" w:rsidTr="009424BC">
        <w:trPr>
          <w:trHeight w:val="6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1.Asigurarea implementării prevederilor Legii nr. 270/2018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55,666.5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118,341.3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178,042.3</w:t>
            </w:r>
          </w:p>
        </w:tc>
      </w:tr>
      <w:tr w:rsidR="00F662EC" w:rsidRPr="00370DEA" w:rsidTr="009424BC">
        <w:trPr>
          <w:trHeight w:val="73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ind w:right="-115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2.Asigurarea majorării cheltuielilor de personal a instituțiilor publice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 la autogestiune</w:t>
            </w: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 și a întreprinderilor de stat din subordinea ministerului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,</w:t>
            </w: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 pe domeniul „Cultur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a</w:t>
            </w: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”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39,489.9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39,995.1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39,995.1</w:t>
            </w:r>
          </w:p>
        </w:tc>
      </w:tr>
      <w:tr w:rsidR="00F662EC" w:rsidRPr="00370DEA" w:rsidTr="00F918EA">
        <w:trPr>
          <w:trHeight w:val="73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3.Reparaţia 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pitală 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acoperişului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 clădirii </w:t>
            </w: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Muzeului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Naţional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 de Istorie al Moldovei (str.31 August 1989)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2,000.0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2,000.0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2,000.0</w:t>
            </w:r>
          </w:p>
        </w:tc>
      </w:tr>
      <w:tr w:rsidR="00F662EC" w:rsidRPr="00370DEA" w:rsidTr="00F918EA">
        <w:trPr>
          <w:trHeight w:val="133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4.Extinderea Programului pentru editarea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cărţii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naţionale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; susținerea și finanțarea acțiunilor de traduceri literare. Extinderea finanțării pentru acțiunile de editare a revistelor „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Noi</w:t>
            </w: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”, „Alunelul”, „Florile dalbe” și de achiziționare de carte și ziare la nivel local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500.0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500.0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500.0</w:t>
            </w:r>
          </w:p>
        </w:tc>
      </w:tr>
      <w:tr w:rsidR="00F662EC" w:rsidRPr="00370DEA" w:rsidTr="00F918EA">
        <w:trPr>
          <w:trHeight w:val="82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5.Monitorizarea activității furnizorilor de servicii media și distribuitorilor de servicii aflați sub jurisdicția Republicii Moldova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893.1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893.1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893.1</w:t>
            </w:r>
          </w:p>
        </w:tc>
      </w:tr>
      <w:tr w:rsidR="00F662EC" w:rsidRPr="00370DEA" w:rsidTr="00F918EA">
        <w:trPr>
          <w:trHeight w:val="5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6.Măsuri implementate de către autoritățile publice locale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58,291.2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68,698.3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109,747.5</w:t>
            </w:r>
          </w:p>
        </w:tc>
      </w:tr>
      <w:tr w:rsidR="00F662EC" w:rsidRPr="00370DEA" w:rsidTr="00F918EA">
        <w:trPr>
          <w:trHeight w:val="73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7.Asigurarea condițiilor optime pentru desfășurarea activității Consiliului Audiovizualului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1,390.7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1,390.7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1,390.7</w:t>
            </w:r>
          </w:p>
        </w:tc>
      </w:tr>
      <w:tr w:rsidR="00F662EC" w:rsidRPr="00370DEA" w:rsidTr="00F918EA">
        <w:trPr>
          <w:trHeight w:val="7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C. Măsuri de politici noi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1,000.0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4,998.0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 </w:t>
            </w:r>
          </w:p>
        </w:tc>
      </w:tr>
      <w:tr w:rsidR="00F662EC" w:rsidRPr="00370DEA" w:rsidTr="00F918EA">
        <w:trPr>
          <w:trHeight w:val="9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1.Dotarea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tehnico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-materială și reutilarea spațiilor edificiilor de cultură, pentru crearea condițiilor de acces în instituții pentru persoanele cu dizabilități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1,000.0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4,998.0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 </w:t>
            </w:r>
          </w:p>
        </w:tc>
      </w:tr>
      <w:tr w:rsidR="00F662EC" w:rsidRPr="00370DEA" w:rsidTr="00F918EA">
        <w:trPr>
          <w:trHeight w:val="6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TOTAL pe SECTOR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1,422,261.1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1,498,846.2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1,594,538.4</w:t>
            </w:r>
          </w:p>
        </w:tc>
      </w:tr>
      <w:tr w:rsidR="00F662EC" w:rsidRPr="00370DEA" w:rsidTr="00F918EA">
        <w:trPr>
          <w:trHeight w:val="84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1,263,029.7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1,262,029.7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1,261,969.7</w:t>
            </w:r>
          </w:p>
        </w:tc>
      </w:tr>
      <w:tr w:rsidR="00F662EC" w:rsidRPr="00370DEA" w:rsidTr="00D1452C">
        <w:trPr>
          <w:trHeight w:val="70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158,231.4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231,818.5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332,568.7</w:t>
            </w:r>
          </w:p>
        </w:tc>
      </w:tr>
      <w:tr w:rsidR="00F662EC" w:rsidRPr="00370DEA" w:rsidTr="00D1452C">
        <w:trPr>
          <w:trHeight w:val="61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C. Măsuri de politici noi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1,000.0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4,998.0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 </w:t>
            </w:r>
          </w:p>
        </w:tc>
      </w:tr>
      <w:tr w:rsidR="00F662EC" w:rsidRPr="00370DEA" w:rsidTr="00D1452C">
        <w:trPr>
          <w:trHeight w:val="64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 w:eastAsia="en-GB"/>
              </w:rPr>
              <w:t>21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 SECTORUL „EDUCAȚIE”</w:t>
            </w:r>
          </w:p>
        </w:tc>
      </w:tr>
      <w:tr w:rsidR="00F662EC" w:rsidRPr="00370DEA" w:rsidTr="00F918EA">
        <w:trPr>
          <w:trHeight w:val="371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Principalele priorități sectoriale </w:t>
            </w:r>
          </w:p>
        </w:tc>
      </w:tr>
      <w:tr w:rsidR="00F662EC" w:rsidRPr="00370DEA" w:rsidTr="00F918EA">
        <w:trPr>
          <w:trHeight w:val="306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379B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lastRenderedPageBreak/>
              <w:t xml:space="preserve">Asigurarea relevanței studiilor și formarea competențelor de învățare pe parcursul întregii vieți pentru integrare și abilitare </w:t>
            </w:r>
            <w:proofErr w:type="spellStart"/>
            <w:r w:rsidRPr="003379B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socio</w:t>
            </w:r>
            <w:proofErr w:type="spellEnd"/>
            <w:r w:rsidRPr="003379B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-economică</w:t>
            </w:r>
          </w:p>
        </w:tc>
      </w:tr>
      <w:tr w:rsidR="00F662EC" w:rsidRPr="00370DEA" w:rsidTr="00A10A8A">
        <w:trPr>
          <w:trHeight w:val="306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379B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Modernizarea sistemului de formare inițială și continuă a cadrelor didactice și de conducere</w:t>
            </w:r>
          </w:p>
        </w:tc>
      </w:tr>
      <w:tr w:rsidR="00F662EC" w:rsidRPr="00370DEA" w:rsidTr="00A10A8A">
        <w:trPr>
          <w:trHeight w:val="306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379B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Consolidarea instituțională și perfecționarea modelelor de finanțare a învățăm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â</w:t>
            </w:r>
            <w:r w:rsidRPr="003379B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ntului</w:t>
            </w:r>
          </w:p>
        </w:tc>
      </w:tr>
      <w:tr w:rsidR="00F662EC" w:rsidRPr="00370DEA" w:rsidTr="00A10A8A">
        <w:trPr>
          <w:trHeight w:val="306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379B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Asigurarea accesului la educație de calitate și eficientizarea procesului educațional în învățământul general, inclusiv extrașcolar</w:t>
            </w:r>
          </w:p>
        </w:tc>
      </w:tr>
      <w:tr w:rsidR="00F662EC" w:rsidRPr="00370DEA" w:rsidTr="00F918EA">
        <w:trPr>
          <w:trHeight w:val="8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bază,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TOTAL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12,084,254.4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11,793,299.4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11,683,746.6</w:t>
            </w:r>
          </w:p>
        </w:tc>
      </w:tr>
      <w:tr w:rsidR="00F662EC" w:rsidRPr="00370DEA" w:rsidTr="00F918EA">
        <w:trPr>
          <w:trHeight w:val="72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, TOTAL, din care: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947,906.1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1,589,960.1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2,114,899.4</w:t>
            </w:r>
          </w:p>
        </w:tc>
      </w:tr>
      <w:tr w:rsidR="00F662EC" w:rsidRPr="00370DEA" w:rsidTr="00F918EA">
        <w:trPr>
          <w:trHeight w:val="115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1.Majorarea cheltuielilor de personal conform politicii salariale pentru instituții care funcționează în regim de autonomie financiar-economică, din subordinea Ministerului Educației, Culturii și Cercetării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154,382.0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125,560.9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125,560.9</w:t>
            </w:r>
          </w:p>
        </w:tc>
      </w:tr>
      <w:tr w:rsidR="00F662EC" w:rsidRPr="00370DEA" w:rsidTr="00F918EA">
        <w:trPr>
          <w:trHeight w:val="100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2.Participarea permanentă a Republicii Moldova la evaluarea internațională a elevilor PISA (Program pentru Evaluarea Internațională a Elevilor)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2,000.0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2,000.0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1,100.0</w:t>
            </w:r>
          </w:p>
        </w:tc>
      </w:tr>
      <w:tr w:rsidR="00F662EC" w:rsidRPr="00370DEA" w:rsidTr="00F918EA">
        <w:trPr>
          <w:trHeight w:val="48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3.Asigurarea cu manuale a elevilor din învățământul gimnazial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11,850.0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 </w:t>
            </w:r>
          </w:p>
        </w:tc>
      </w:tr>
      <w:tr w:rsidR="00F662EC" w:rsidRPr="00370DEA" w:rsidTr="00F918EA">
        <w:trPr>
          <w:trHeight w:val="8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4.Mentenanța Registrului National al Calificărilor pentru calificările din învățământul profesional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-</w:t>
            </w: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tehnic și superior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120.0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120.0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120.0</w:t>
            </w:r>
          </w:p>
        </w:tc>
      </w:tr>
      <w:tr w:rsidR="00F662EC" w:rsidRPr="00370DEA" w:rsidTr="00F918EA">
        <w:trPr>
          <w:trHeight w:val="6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5.Elaborarea unui program național privind studierea limbii române de către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alolingvi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1,000.0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1,000.0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1,000.0</w:t>
            </w:r>
          </w:p>
        </w:tc>
      </w:tr>
      <w:tr w:rsidR="00F662EC" w:rsidRPr="00370DEA" w:rsidTr="00F918EA">
        <w:trPr>
          <w:trHeight w:val="69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6.Majorarea cheltuielilor de personal din cadrul instituțiilor de învățământ superior la autogestiune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2,181.0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2,181.0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2,181.0</w:t>
            </w:r>
          </w:p>
        </w:tc>
      </w:tr>
      <w:tr w:rsidR="00F662EC" w:rsidRPr="00370DEA" w:rsidTr="00F918EA">
        <w:trPr>
          <w:trHeight w:val="109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7.Majorarea cheltuielilor de personal din cadrul instituțiilor de învățământ profesional-tehnic și superior la autogestiune, din subordinea Ministerului Agriculturii, Dezvoltării Regionale și Mediului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22,409.6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22,409.6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22,409.6</w:t>
            </w:r>
          </w:p>
        </w:tc>
      </w:tr>
      <w:tr w:rsidR="00F662EC" w:rsidRPr="00370DEA" w:rsidTr="00F918EA">
        <w:trPr>
          <w:trHeight w:val="102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8.Majorarea cheltuielilor de personal din cadrul instituțiilor de învățământ profesional-tehnic și superior la autogestiune, din subordinea Ministerului Sănătății, Muncii și Protecției Sociale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32,862.3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32,862.3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32,862.3</w:t>
            </w:r>
          </w:p>
        </w:tc>
      </w:tr>
      <w:tr w:rsidR="00F662EC" w:rsidRPr="00370DEA" w:rsidTr="00F918EA">
        <w:trPr>
          <w:trHeight w:val="6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9.Măsuri implementate de către autoritățile publice locale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54,143.9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63,810.5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101,939.2</w:t>
            </w:r>
          </w:p>
        </w:tc>
      </w:tr>
      <w:tr w:rsidR="00F662EC" w:rsidRPr="00370DEA" w:rsidTr="00F918EA">
        <w:trPr>
          <w:trHeight w:val="64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10.Asigurarea implementării prevederilor Legii nr.270/2018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666,957.3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1,340,015.8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1,827,726.4</w:t>
            </w:r>
          </w:p>
        </w:tc>
      </w:tr>
      <w:tr w:rsidR="00F662EC" w:rsidRPr="00370DEA" w:rsidTr="00F918EA">
        <w:trPr>
          <w:trHeight w:val="76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lastRenderedPageBreak/>
              <w:t>C. Măsuri de politici noi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3,678.0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1,088.0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1,088.0</w:t>
            </w:r>
          </w:p>
        </w:tc>
      </w:tr>
      <w:tr w:rsidR="00F662EC" w:rsidRPr="00370DEA" w:rsidTr="007878FE">
        <w:trPr>
          <w:trHeight w:val="581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1.Implementarea Sistemului național privind validarea educației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nonformale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 și informale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100.0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200.0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200.0</w:t>
            </w:r>
          </w:p>
        </w:tc>
      </w:tr>
      <w:tr w:rsidR="00F662EC" w:rsidRPr="00370DEA" w:rsidTr="007878FE">
        <w:trPr>
          <w:trHeight w:val="703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2.Organizarea Olimpiadei Balcanice la Matematică (Juniori) în Republica Moldova în anul 2020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750.0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 </w:t>
            </w:r>
          </w:p>
        </w:tc>
      </w:tr>
      <w:tr w:rsidR="00F662EC" w:rsidRPr="00370DEA" w:rsidTr="00F918EA">
        <w:trPr>
          <w:trHeight w:val="79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3.Contribuția Ministerului Educației, Culturii și Cercetării (20%) pentru implementarea Programului Comisiei Europene e-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Twinning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528.0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528.0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528.0</w:t>
            </w:r>
          </w:p>
        </w:tc>
      </w:tr>
      <w:tr w:rsidR="00F662EC" w:rsidRPr="00370DEA" w:rsidTr="00F918EA">
        <w:trPr>
          <w:trHeight w:val="70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4.Pilotarea implementării mentoratului în instituțiile de Învățământ general și profesional-tehnic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500.0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 </w:t>
            </w:r>
          </w:p>
        </w:tc>
      </w:tr>
      <w:tr w:rsidR="00F662EC" w:rsidRPr="00370DEA" w:rsidTr="00F918EA">
        <w:trPr>
          <w:trHeight w:val="111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5.Integrarea cu P</w:t>
            </w: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latforma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Guvernamentală </w:t>
            </w: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de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Interoperabilitate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C</w:t>
            </w: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n</w:t>
            </w: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nec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t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 a Sistemului Informațional de Management în Educație pentru învățământul preșcolar, primar, gimnazial și liceal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1,000.0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360.0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360.0</w:t>
            </w:r>
          </w:p>
        </w:tc>
      </w:tr>
      <w:tr w:rsidR="00F662EC" w:rsidRPr="00370DEA" w:rsidTr="00F918EA">
        <w:trPr>
          <w:trHeight w:val="106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6.Integrarea cu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P</w:t>
            </w: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la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tforma Guvernamentală de Interoperabilitate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MC</w:t>
            </w: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n</w:t>
            </w: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nect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 și S</w:t>
            </w: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erviciul electronic guvernamental de autentificare și control al accesului (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P</w:t>
            </w: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ass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) a Sistemului de personalizare a actelor de studii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800.0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 </w:t>
            </w:r>
          </w:p>
        </w:tc>
      </w:tr>
      <w:tr w:rsidR="00F662EC" w:rsidRPr="00370DEA" w:rsidTr="00F918EA">
        <w:trPr>
          <w:trHeight w:val="7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TOTAL pe SECTOR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13,035,838.5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13,384,347.5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13,799,734.0</w:t>
            </w:r>
          </w:p>
        </w:tc>
      </w:tr>
      <w:tr w:rsidR="00F662EC" w:rsidRPr="00370DEA" w:rsidTr="00F918EA">
        <w:trPr>
          <w:trHeight w:val="9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12,084,254.4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11,793,299.4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11,683,746.6</w:t>
            </w:r>
          </w:p>
        </w:tc>
      </w:tr>
      <w:tr w:rsidR="00F662EC" w:rsidRPr="00370DEA" w:rsidTr="00F918EA">
        <w:trPr>
          <w:trHeight w:val="81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B. Măsuri de politici în curs de desfășurare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 xml:space="preserve"> care nu au acoperire financiară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947,906.1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1,589,960.1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2,114,899.4</w:t>
            </w:r>
          </w:p>
        </w:tc>
      </w:tr>
      <w:tr w:rsidR="00F662EC" w:rsidRPr="00370DEA" w:rsidTr="00F918EA">
        <w:trPr>
          <w:trHeight w:val="55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C. Măsuri de politici noi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3,678.0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1,088.0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1,088.0</w:t>
            </w:r>
          </w:p>
        </w:tc>
      </w:tr>
      <w:tr w:rsidR="00F662EC" w:rsidRPr="00370DEA" w:rsidTr="00F918EA">
        <w:trPr>
          <w:trHeight w:val="64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 w:eastAsia="en-GB"/>
              </w:rPr>
              <w:t>22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 SECTORUL „PROTECȚI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E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SOCIALĂ”</w:t>
            </w:r>
          </w:p>
        </w:tc>
      </w:tr>
      <w:tr w:rsidR="00F662EC" w:rsidRPr="00370DEA" w:rsidTr="00F918EA">
        <w:trPr>
          <w:trHeight w:val="471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Principalele priorități sectoriale</w:t>
            </w:r>
          </w:p>
        </w:tc>
      </w:tr>
      <w:tr w:rsidR="00F662EC" w:rsidRPr="00370DEA" w:rsidTr="00F918EA">
        <w:trPr>
          <w:trHeight w:val="54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Asigurarea sustenabilității sistemului public de asigurări sociale: sistemul de pensionare și indemnizații sociale</w:t>
            </w:r>
          </w:p>
        </w:tc>
      </w:tr>
      <w:tr w:rsidR="00F662EC" w:rsidRPr="00370DEA" w:rsidTr="007878FE">
        <w:trPr>
          <w:trHeight w:val="298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Dezvoltarea sistemului de asigurări sociale echitabil și decent</w:t>
            </w:r>
          </w:p>
        </w:tc>
      </w:tr>
      <w:tr w:rsidR="00F662EC" w:rsidRPr="00370DEA" w:rsidTr="00F918EA">
        <w:trPr>
          <w:trHeight w:val="448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Consolidarea sistemului de asistență socială care să r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ă</w:t>
            </w: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spundă nevoilor persoanelor vulnerabile</w:t>
            </w:r>
          </w:p>
        </w:tc>
      </w:tr>
      <w:tr w:rsidR="00F662EC" w:rsidRPr="00370DEA" w:rsidTr="00F918EA">
        <w:trPr>
          <w:trHeight w:val="54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Asigurarea măsurilor de prevenire a fenomenului violenței și dezvoltarea serviciilor de protecție a victimelor violenței</w:t>
            </w:r>
          </w:p>
        </w:tc>
      </w:tr>
      <w:tr w:rsidR="00F662EC" w:rsidRPr="00370DEA" w:rsidTr="00A10A8A">
        <w:trPr>
          <w:trHeight w:val="602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lastRenderedPageBreak/>
              <w:t xml:space="preserve">Creșterea responsabilității sociale a angajatorilor (stimularea angajatorilor pentru investiții în condiții de muncă, prevenirea discriminării, servicii sociale la nivel local, lupta împotriva muncii forțate) </w:t>
            </w:r>
          </w:p>
        </w:tc>
      </w:tr>
      <w:tr w:rsidR="00F662EC" w:rsidRPr="00370DEA" w:rsidTr="00F918EA">
        <w:trPr>
          <w:trHeight w:val="8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bază,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TOTAL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24,225,257.2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25,172,084.1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26,302,041.0</w:t>
            </w:r>
          </w:p>
        </w:tc>
      </w:tr>
      <w:tr w:rsidR="00F662EC" w:rsidRPr="00370DEA" w:rsidTr="00F918EA">
        <w:trPr>
          <w:trHeight w:val="72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, TOTAL, din care: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176,306.7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289,917.8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435,983.1</w:t>
            </w:r>
          </w:p>
        </w:tc>
      </w:tr>
      <w:tr w:rsidR="00F662EC" w:rsidRPr="00370DEA" w:rsidTr="00F918EA">
        <w:trPr>
          <w:trHeight w:val="63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1.Asigurarea implementării prevederilor Legii nr.270/2018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76,867.0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163,554.6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249,882.0</w:t>
            </w:r>
          </w:p>
        </w:tc>
      </w:tr>
      <w:tr w:rsidR="00F662EC" w:rsidRPr="00370DEA" w:rsidTr="00F918EA">
        <w:trPr>
          <w:trHeight w:val="9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2.Finanțarea serviciilor și măsurilor de ocupare a forței de muncă, conform Legii nr.105/2018 cu privire la promovarea ocupării forței de muncă și asigurarea de șomaj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14,315.0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31,344.0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34,305.4</w:t>
            </w:r>
          </w:p>
        </w:tc>
      </w:tr>
      <w:tr w:rsidR="00F662EC" w:rsidRPr="00370DEA" w:rsidTr="00F918EA">
        <w:trPr>
          <w:trHeight w:val="84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3.Acordarea indemnizațiilor unice pentru construcția sau procurarea spațiului locativ unor categorii de cetățeni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4,500.0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 </w:t>
            </w:r>
          </w:p>
        </w:tc>
      </w:tr>
      <w:tr w:rsidR="00F662EC" w:rsidRPr="00370DEA" w:rsidTr="00F918EA">
        <w:trPr>
          <w:trHeight w:val="57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4.Măsuri implementate de către autoritățile publice locale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80,624.7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95,019.2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151,795.7</w:t>
            </w:r>
          </w:p>
        </w:tc>
      </w:tr>
      <w:tr w:rsidR="00F662EC" w:rsidRPr="00370DEA" w:rsidTr="00F918EA">
        <w:trPr>
          <w:trHeight w:val="70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C. Măsuri de politici noi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1,102,595.5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1,521,378.5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1,967,400.3</w:t>
            </w:r>
          </w:p>
        </w:tc>
      </w:tr>
      <w:tr w:rsidR="00F662EC" w:rsidRPr="00370DEA" w:rsidTr="0099367F">
        <w:trPr>
          <w:trHeight w:val="54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1.Majorarea indemnizației pentru tinerii specialiști din domeniul medical și farmaceutic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33,115.0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32,860.0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32,860.0</w:t>
            </w:r>
          </w:p>
        </w:tc>
      </w:tr>
      <w:tr w:rsidR="00F662EC" w:rsidRPr="00370DEA" w:rsidTr="0099367F">
        <w:trPr>
          <w:trHeight w:val="572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2.Extinderea drepturilor la alocații lunare de stat victime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lor</w:t>
            </w: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 reabilitate ale represiunilor politice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12,000.0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12,000.0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12,000.0</w:t>
            </w:r>
          </w:p>
        </w:tc>
      </w:tr>
      <w:tr w:rsidR="00F662EC" w:rsidRPr="00370DEA" w:rsidTr="00106CCE">
        <w:trPr>
          <w:trHeight w:val="139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3.Indexarea, începând cu 1 ianuarie 2020, în raport cu indicele prețului de consum pentru anul precedent, a indemnizației unice la plasament în serviciile de tutelă/curatelă, asistență parentală profesionistă și casă de copii de tip familial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223.1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234.2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245.9</w:t>
            </w:r>
          </w:p>
        </w:tc>
      </w:tr>
      <w:tr w:rsidR="00F662EC" w:rsidRPr="00370DEA" w:rsidTr="00F918EA">
        <w:trPr>
          <w:trHeight w:val="79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4.Instituirea și finanțarea de la bugetul de stat a Serviciului regional de asistență integrată a copiilor victime/martori ai infracțiunilor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1,478.2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1,639.6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1,816.6</w:t>
            </w:r>
          </w:p>
        </w:tc>
      </w:tr>
      <w:tr w:rsidR="00F662EC" w:rsidRPr="00370DEA" w:rsidTr="00F918EA">
        <w:trPr>
          <w:trHeight w:val="100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5.Revizuirea perioadelor de reexaminare a pensiilor pentru limită de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vîrstă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, eșalonat în raport cu stagiul de cotizare cumulat după realizarea dreptului la pensie pentru limită de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vîrstă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94,406.5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438,202.8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580,926.0</w:t>
            </w:r>
          </w:p>
        </w:tc>
      </w:tr>
      <w:tr w:rsidR="00F662EC" w:rsidRPr="00370DEA" w:rsidTr="00F918EA">
        <w:trPr>
          <w:trHeight w:val="76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6.Majorarea multiplicatorului pentru venitul lunar minim garantat pentru ajutorul pentru perioada rece a anului de la 1,95 la 2,2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52,998.7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52,998.7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52,998.7</w:t>
            </w:r>
          </w:p>
        </w:tc>
      </w:tr>
      <w:tr w:rsidR="00F662EC" w:rsidRPr="00370DEA" w:rsidTr="00F918EA">
        <w:trPr>
          <w:trHeight w:val="6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7.Majorarea scorului indicatorilor de bunăstare (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proxy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) cu 2,82 puncte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27,589.6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27,589.6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27,589.6</w:t>
            </w:r>
          </w:p>
        </w:tc>
      </w:tr>
      <w:tr w:rsidR="00F662EC" w:rsidRPr="00370DEA" w:rsidTr="0099367F">
        <w:trPr>
          <w:trHeight w:val="589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lastRenderedPageBreak/>
              <w:t>8.Majorarea cuantumului ajutorului pentru perioada rece a anului cu 150 lei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149,910.8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149,910.8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149,910.8</w:t>
            </w:r>
          </w:p>
        </w:tc>
      </w:tr>
      <w:tr w:rsidR="00F662EC" w:rsidRPr="00370DEA" w:rsidTr="00F918EA">
        <w:trPr>
          <w:trHeight w:val="85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 xml:space="preserve">9. Acordarea suportului unic în cuantum de 700 lei beneficiarilor de pensii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>şi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 xml:space="preserve">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>alocaţii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 xml:space="preserve"> sociale de stat, cuantum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 xml:space="preserve">ul cărora nu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>depăşeşte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 xml:space="preserve"> 2000 lei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417,867.6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 </w:t>
            </w:r>
          </w:p>
        </w:tc>
      </w:tr>
      <w:tr w:rsidR="00F662EC" w:rsidRPr="00370DEA" w:rsidTr="00F918EA">
        <w:trPr>
          <w:trHeight w:val="139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10.Majorarea alocației lunare de stat din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rîndul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 participanților la acțiunile de luptă pentru apărarea integrității teritoriale și independenței RM, la acțiunile de luptă din Afganistan și pe teritoriile altor state cu 200 lei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64,320.5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64,320.5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64,320.5</w:t>
            </w:r>
          </w:p>
        </w:tc>
      </w:tr>
      <w:tr w:rsidR="00F662EC" w:rsidRPr="00370DEA" w:rsidTr="00F918EA">
        <w:trPr>
          <w:trHeight w:val="79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11.Majorarea cuantumului alocațiilor sociale de stat cu 40% pentru persoanele cu dizabilități și cu 30% pentru persoanele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vîrstnice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79,644.4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83,286.0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87,475.6</w:t>
            </w:r>
          </w:p>
        </w:tc>
      </w:tr>
      <w:tr w:rsidR="00F662EC" w:rsidRPr="00370DEA" w:rsidTr="0099367F">
        <w:trPr>
          <w:trHeight w:val="643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 xml:space="preserve">12.Indexarea pensiilor de două ori pe an: la 1 aprilie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>şi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 xml:space="preserve"> la 1 octombrie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>90,554.0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>509,776.5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>790,686.5</w:t>
            </w:r>
          </w:p>
        </w:tc>
      </w:tr>
      <w:tr w:rsidR="00F662EC" w:rsidRPr="00370DEA" w:rsidTr="00F918EA">
        <w:trPr>
          <w:trHeight w:val="201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 xml:space="preserve">13.Indexarea mărimii integrale a pensiilor unor categorii de beneficiari: pensii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>deputaţilor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 xml:space="preserve">, pensii membrilor guvernului, pensii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>funcţionarilor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 xml:space="preserve"> publici, pensii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>aleşilor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 xml:space="preserve"> locali, pensii colaboratorilor vamali, pensii procurorilor, pensii unor categorii de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>angajaţi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 xml:space="preserve"> din domeniul culturii, conform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>condiţiilor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 xml:space="preserve"> propuse pentru celelalte pensii (indexarea părții de pensi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>i achitată din bugetul de stat)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>5,450.8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>5,355.5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>6,467.0</w:t>
            </w:r>
          </w:p>
        </w:tc>
      </w:tr>
      <w:tr w:rsidR="00F662EC" w:rsidRPr="00370DEA" w:rsidTr="00F918EA">
        <w:trPr>
          <w:trHeight w:val="144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 xml:space="preserve">14.Acordarea, începând cu 01.01.2020, a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>indemnizaţiei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 xml:space="preserve"> lunare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>soţului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 xml:space="preserve">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>supravieţuitor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>, în cazul decesului asiguratului, beneficiar al dreptului la pensie pentru limită de vârstă, într-un termen mai mic de 5 ani de 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 xml:space="preserve">a data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>obţinerii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 xml:space="preserve"> acestui drept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>31,839.4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>95,496.1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>105,047.9</w:t>
            </w:r>
          </w:p>
        </w:tc>
      </w:tr>
      <w:tr w:rsidR="00F662EC" w:rsidRPr="00370DEA" w:rsidTr="0099367F">
        <w:trPr>
          <w:trHeight w:val="91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 xml:space="preserve">16.Majorarea, începând cu 01.01.2020, a pensiei de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>urmaş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 xml:space="preserve"> copiilor până la vârsta de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>3 de ani, de la 50% până la 75%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>36,846.2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>38,531.1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>40,470.0</w:t>
            </w:r>
          </w:p>
        </w:tc>
      </w:tr>
      <w:tr w:rsidR="00F662EC" w:rsidRPr="00370DEA" w:rsidTr="00F918EA">
        <w:trPr>
          <w:trHeight w:val="175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 xml:space="preserve">17.Modificarea modului de determinare a venitului mediu lunar asigurat începând cu 01.01.1999, pentru calcularea perioadei necontributive de îngrijire a unui copil până la vârsta de 3 ani, inclusă în calculul pensiei: utilizarea salariului mediu lunar pe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>ţară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 xml:space="preserve"> la data calculării pensiei î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 xml:space="preserve">n loc de salariul minim pe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>ţară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>1,534.6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>3,287.2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>5,305.9</w:t>
            </w:r>
          </w:p>
        </w:tc>
      </w:tr>
      <w:tr w:rsidR="00F662EC" w:rsidRPr="00370DEA" w:rsidTr="00F918EA">
        <w:trPr>
          <w:trHeight w:val="589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 xml:space="preserve">18.Stabilirea pensiei de dizabilitate severă, beneficiarilor care au acumulat un stagiu minim contributiv de 2 ani, indiferent de vârstă și stabilirea alocației persoanelor cu dizabilități severe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>pînă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 xml:space="preserve"> la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>vîrsta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 xml:space="preserve"> de 23 ani în cuantum de 100% din cuantumul pensiei minime pentru persoanele cu dizabilități severe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 xml:space="preserve"> stabilit anual de către Guvern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>2,634.3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>5,509.5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>8,680.1</w:t>
            </w:r>
          </w:p>
        </w:tc>
      </w:tr>
      <w:tr w:rsidR="00F662EC" w:rsidRPr="00370DEA" w:rsidTr="00F918EA">
        <w:trPr>
          <w:trHeight w:val="142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lastRenderedPageBreak/>
              <w:t>19.Includerea în stagiul de cotizare a perioadei de îngrijire a persoanei cu dizabilitate severă de către unul dintre părinți, tutore, curator, până la angajarea acestuia în funcția de asistent personal, indiferent de vârsta 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>ersoanei cu dizabilități severe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>181.8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>380.4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>599.2</w:t>
            </w:r>
          </w:p>
        </w:tc>
      </w:tr>
      <w:tr w:rsidR="00F662EC" w:rsidRPr="00370DEA" w:rsidTr="007B7C0B">
        <w:trPr>
          <w:trHeight w:val="567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TOTAL pe SECTOR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25,504,159.4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26,983,380.4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28,705,424.4</w:t>
            </w:r>
          </w:p>
        </w:tc>
      </w:tr>
      <w:tr w:rsidR="00F662EC" w:rsidRPr="00370DEA" w:rsidTr="007B7C0B">
        <w:trPr>
          <w:trHeight w:val="702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24,225,257.2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25,172,084.1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26,302,041.0</w:t>
            </w:r>
          </w:p>
        </w:tc>
      </w:tr>
      <w:tr w:rsidR="00F662EC" w:rsidRPr="00370DEA" w:rsidTr="00F918EA">
        <w:trPr>
          <w:trHeight w:val="73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176,306.7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289,917.8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435,983.1</w:t>
            </w:r>
          </w:p>
        </w:tc>
      </w:tr>
      <w:tr w:rsidR="00F662EC" w:rsidRPr="00370DEA" w:rsidTr="00F918EA">
        <w:trPr>
          <w:trHeight w:val="54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C. Măsuri de politici noi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1,102,595.5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1,521,378.5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1,967,400.3</w:t>
            </w:r>
          </w:p>
        </w:tc>
      </w:tr>
      <w:tr w:rsidR="00F662EC" w:rsidRPr="00370DEA" w:rsidTr="00F918EA">
        <w:trPr>
          <w:trHeight w:val="58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 w:eastAsia="en-GB"/>
              </w:rPr>
              <w:t>23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SECTORUL „CERCETARE ȘI INOVARE”</w:t>
            </w:r>
          </w:p>
        </w:tc>
      </w:tr>
      <w:tr w:rsidR="00F662EC" w:rsidRPr="00370DEA" w:rsidTr="0099367F">
        <w:trPr>
          <w:trHeight w:val="337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Principalele priorități sectoriale </w:t>
            </w:r>
          </w:p>
        </w:tc>
      </w:tr>
      <w:tr w:rsidR="00F662EC" w:rsidRPr="00370DEA" w:rsidTr="00F918EA">
        <w:trPr>
          <w:trHeight w:val="502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Asigurarea concursurilor de proiecte de cercetare în conformitate cu prioritățile strategice ale domeniilor cercetării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şi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 inovării</w:t>
            </w:r>
          </w:p>
        </w:tc>
      </w:tr>
      <w:tr w:rsidR="00F662EC" w:rsidRPr="00370DEA" w:rsidTr="00F918EA">
        <w:trPr>
          <w:trHeight w:val="40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Sporirea capacităților organizațiilor din domeniile cercetării și inovării de a genera inovații pentru mediul de afaceri</w:t>
            </w:r>
          </w:p>
        </w:tc>
      </w:tr>
      <w:tr w:rsidR="00F662EC" w:rsidRPr="00370DEA" w:rsidTr="007B7C0B">
        <w:trPr>
          <w:trHeight w:val="339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Susținerea cercetării cu accent pe specializarea inteligentă</w:t>
            </w:r>
          </w:p>
        </w:tc>
      </w:tr>
      <w:tr w:rsidR="00F662EC" w:rsidRPr="00370DEA" w:rsidTr="007B7C0B">
        <w:trPr>
          <w:trHeight w:val="217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Evaluarea și dezvoltarea infrastructurii din domeniile cercetării și inovării</w:t>
            </w:r>
          </w:p>
        </w:tc>
      </w:tr>
      <w:tr w:rsidR="00F662EC" w:rsidRPr="00370DEA" w:rsidTr="007B7C0B">
        <w:trPr>
          <w:trHeight w:val="237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Integrarea domeniilor cercetării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şi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 inovării din Republica Moldova în Spațiul European de Cercetare</w:t>
            </w:r>
          </w:p>
        </w:tc>
      </w:tr>
      <w:tr w:rsidR="00F662EC" w:rsidRPr="00370DEA" w:rsidTr="007B7C0B">
        <w:trPr>
          <w:trHeight w:val="84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bază,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TOTAL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522,197.5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501,885.3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488,477.8</w:t>
            </w:r>
          </w:p>
        </w:tc>
      </w:tr>
      <w:tr w:rsidR="00F662EC" w:rsidRPr="00370DEA" w:rsidTr="007B7C0B">
        <w:trPr>
          <w:trHeight w:val="63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, TOTAL, din care: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26,779.1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53,903.9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81,491.2</w:t>
            </w:r>
          </w:p>
        </w:tc>
      </w:tr>
      <w:tr w:rsidR="00F662EC" w:rsidRPr="00370DEA" w:rsidTr="00F918EA">
        <w:trPr>
          <w:trHeight w:val="69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1.Acoperirea insuficienței cheltuielilor de personal  ale instituțiilor de cercetare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17,652.7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44,724.1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72,101.0</w:t>
            </w:r>
          </w:p>
        </w:tc>
      </w:tr>
      <w:tr w:rsidR="00F662EC" w:rsidRPr="00370DEA" w:rsidTr="00F918EA">
        <w:trPr>
          <w:trHeight w:val="4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2.Măsuri implementate de către autoritățile publice locale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298.7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352.1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562.5</w:t>
            </w:r>
          </w:p>
        </w:tc>
      </w:tr>
      <w:tr w:rsidR="00F662EC" w:rsidRPr="00370DEA" w:rsidTr="00F918EA">
        <w:trPr>
          <w:trHeight w:val="731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3.Majorarea cheltuielilor de personal ale instituțiilor la autogestiune financiar-economică din subordinea Ministerului Sănătății, Muncii și Protecției Sociale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8,827.7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8,827.7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8,827.7</w:t>
            </w:r>
          </w:p>
        </w:tc>
      </w:tr>
      <w:tr w:rsidR="00F662EC" w:rsidRPr="00370DEA" w:rsidTr="007B7C0B">
        <w:trPr>
          <w:trHeight w:val="4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TOTAL pe SECTOR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548,976.6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555,789.2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569,969.0</w:t>
            </w:r>
          </w:p>
        </w:tc>
      </w:tr>
      <w:tr w:rsidR="00F662EC" w:rsidRPr="00370DEA" w:rsidTr="007B7C0B">
        <w:trPr>
          <w:trHeight w:val="74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522,197.5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501,885.3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488,477.8</w:t>
            </w:r>
          </w:p>
        </w:tc>
      </w:tr>
      <w:tr w:rsidR="00F662EC" w:rsidRPr="00370DEA" w:rsidTr="007B7C0B">
        <w:trPr>
          <w:trHeight w:val="589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26,779.1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53,903.9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81,491.2</w:t>
            </w:r>
          </w:p>
        </w:tc>
      </w:tr>
    </w:tbl>
    <w:p w:rsidR="003B7A06" w:rsidRPr="007B7C0B" w:rsidRDefault="003B7A06">
      <w:pPr>
        <w:rPr>
          <w:sz w:val="2"/>
          <w:szCs w:val="2"/>
          <w:lang w:val="ro-MD"/>
        </w:rPr>
      </w:pPr>
    </w:p>
    <w:sectPr w:rsidR="003B7A06" w:rsidRPr="007B7C0B" w:rsidSect="00964BCF">
      <w:footerReference w:type="default" r:id="rId7"/>
      <w:pgSz w:w="11906" w:h="16838"/>
      <w:pgMar w:top="1440" w:right="566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4FAF" w:rsidRDefault="00844FAF" w:rsidP="00370DEA">
      <w:pPr>
        <w:spacing w:after="0" w:line="240" w:lineRule="auto"/>
      </w:pPr>
      <w:r>
        <w:separator/>
      </w:r>
    </w:p>
  </w:endnote>
  <w:endnote w:type="continuationSeparator" w:id="0">
    <w:p w:rsidR="00844FAF" w:rsidRDefault="00844FAF" w:rsidP="00370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476633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70DEA" w:rsidRDefault="00370DE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872FE">
          <w:rPr>
            <w:noProof/>
          </w:rPr>
          <w:t>26</w:t>
        </w:r>
        <w:r>
          <w:rPr>
            <w:noProof/>
          </w:rPr>
          <w:fldChar w:fldCharType="end"/>
        </w:r>
      </w:p>
    </w:sdtContent>
  </w:sdt>
  <w:p w:rsidR="00370DEA" w:rsidRDefault="00370D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4FAF" w:rsidRDefault="00844FAF" w:rsidP="00370DEA">
      <w:pPr>
        <w:spacing w:after="0" w:line="240" w:lineRule="auto"/>
      </w:pPr>
      <w:r>
        <w:separator/>
      </w:r>
    </w:p>
  </w:footnote>
  <w:footnote w:type="continuationSeparator" w:id="0">
    <w:p w:rsidR="00844FAF" w:rsidRDefault="00844FAF" w:rsidP="00370D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DEA"/>
    <w:rsid w:val="0003034B"/>
    <w:rsid w:val="000318BF"/>
    <w:rsid w:val="000D3B32"/>
    <w:rsid w:val="00106CCE"/>
    <w:rsid w:val="0011542F"/>
    <w:rsid w:val="00115EAF"/>
    <w:rsid w:val="0012601A"/>
    <w:rsid w:val="001345AD"/>
    <w:rsid w:val="00137EAD"/>
    <w:rsid w:val="00160ECF"/>
    <w:rsid w:val="00187C49"/>
    <w:rsid w:val="00193FF3"/>
    <w:rsid w:val="001950DD"/>
    <w:rsid w:val="001A0869"/>
    <w:rsid w:val="001A4999"/>
    <w:rsid w:val="001B36F5"/>
    <w:rsid w:val="001E44F6"/>
    <w:rsid w:val="00224B4A"/>
    <w:rsid w:val="00265E98"/>
    <w:rsid w:val="002713A4"/>
    <w:rsid w:val="002872A6"/>
    <w:rsid w:val="002B3B67"/>
    <w:rsid w:val="002C111E"/>
    <w:rsid w:val="002E2AB1"/>
    <w:rsid w:val="002F0C0D"/>
    <w:rsid w:val="002F76F1"/>
    <w:rsid w:val="003046BD"/>
    <w:rsid w:val="00306364"/>
    <w:rsid w:val="00346DCE"/>
    <w:rsid w:val="003643B9"/>
    <w:rsid w:val="00370DEA"/>
    <w:rsid w:val="003743D6"/>
    <w:rsid w:val="003B4C1E"/>
    <w:rsid w:val="003B7A06"/>
    <w:rsid w:val="00403547"/>
    <w:rsid w:val="00405F7B"/>
    <w:rsid w:val="00434114"/>
    <w:rsid w:val="00451046"/>
    <w:rsid w:val="0048547E"/>
    <w:rsid w:val="004C144A"/>
    <w:rsid w:val="004D03CC"/>
    <w:rsid w:val="005316BB"/>
    <w:rsid w:val="00542DE0"/>
    <w:rsid w:val="005E7675"/>
    <w:rsid w:val="00654AA9"/>
    <w:rsid w:val="00656393"/>
    <w:rsid w:val="006716A4"/>
    <w:rsid w:val="006B46DB"/>
    <w:rsid w:val="006E78D0"/>
    <w:rsid w:val="007015F5"/>
    <w:rsid w:val="00715927"/>
    <w:rsid w:val="0077057B"/>
    <w:rsid w:val="0078277D"/>
    <w:rsid w:val="007878FE"/>
    <w:rsid w:val="00790EBD"/>
    <w:rsid w:val="00792D46"/>
    <w:rsid w:val="00796606"/>
    <w:rsid w:val="007B7C0B"/>
    <w:rsid w:val="008055BE"/>
    <w:rsid w:val="008059F6"/>
    <w:rsid w:val="008325EF"/>
    <w:rsid w:val="00844FAF"/>
    <w:rsid w:val="008E5563"/>
    <w:rsid w:val="009103DE"/>
    <w:rsid w:val="009424BC"/>
    <w:rsid w:val="00963B43"/>
    <w:rsid w:val="00964BCF"/>
    <w:rsid w:val="009738F2"/>
    <w:rsid w:val="00990A4D"/>
    <w:rsid w:val="0099367F"/>
    <w:rsid w:val="00997F16"/>
    <w:rsid w:val="009A18B9"/>
    <w:rsid w:val="009A2870"/>
    <w:rsid w:val="009A5079"/>
    <w:rsid w:val="009D3A69"/>
    <w:rsid w:val="00A04DD3"/>
    <w:rsid w:val="00A07CCC"/>
    <w:rsid w:val="00A10A8A"/>
    <w:rsid w:val="00A52B22"/>
    <w:rsid w:val="00A5753C"/>
    <w:rsid w:val="00AC1A57"/>
    <w:rsid w:val="00AD2B03"/>
    <w:rsid w:val="00B30A74"/>
    <w:rsid w:val="00B41B69"/>
    <w:rsid w:val="00B95229"/>
    <w:rsid w:val="00BB1B6D"/>
    <w:rsid w:val="00BD07F9"/>
    <w:rsid w:val="00BD2928"/>
    <w:rsid w:val="00C05A76"/>
    <w:rsid w:val="00C965B9"/>
    <w:rsid w:val="00CA208C"/>
    <w:rsid w:val="00CD6695"/>
    <w:rsid w:val="00CF3F0D"/>
    <w:rsid w:val="00D1452C"/>
    <w:rsid w:val="00D37F2B"/>
    <w:rsid w:val="00D72D48"/>
    <w:rsid w:val="00D817AA"/>
    <w:rsid w:val="00D8596D"/>
    <w:rsid w:val="00D8623B"/>
    <w:rsid w:val="00D872FE"/>
    <w:rsid w:val="00DA3F3A"/>
    <w:rsid w:val="00DC1407"/>
    <w:rsid w:val="00DD2F1D"/>
    <w:rsid w:val="00E4438B"/>
    <w:rsid w:val="00E44FDB"/>
    <w:rsid w:val="00E62201"/>
    <w:rsid w:val="00E818ED"/>
    <w:rsid w:val="00EA4C46"/>
    <w:rsid w:val="00EB0A66"/>
    <w:rsid w:val="00EC0CF3"/>
    <w:rsid w:val="00ED7F66"/>
    <w:rsid w:val="00EF1994"/>
    <w:rsid w:val="00F32C9E"/>
    <w:rsid w:val="00F40408"/>
    <w:rsid w:val="00F53F44"/>
    <w:rsid w:val="00F606E0"/>
    <w:rsid w:val="00F659BD"/>
    <w:rsid w:val="00F662EC"/>
    <w:rsid w:val="00F76D95"/>
    <w:rsid w:val="00F84B03"/>
    <w:rsid w:val="00F918EA"/>
    <w:rsid w:val="00F9228A"/>
    <w:rsid w:val="00FE2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E46B1D"/>
  <w15:chartTrackingRefBased/>
  <w15:docId w15:val="{D9083144-6BEB-4E63-A3BF-A8EA5856A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70D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0DEA"/>
  </w:style>
  <w:style w:type="paragraph" w:styleId="Footer">
    <w:name w:val="footer"/>
    <w:basedOn w:val="Normal"/>
    <w:link w:val="FooterChar"/>
    <w:uiPriority w:val="99"/>
    <w:unhideWhenUsed/>
    <w:rsid w:val="00370D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0DEA"/>
  </w:style>
  <w:style w:type="paragraph" w:styleId="ListParagraph">
    <w:name w:val="List Paragraph"/>
    <w:basedOn w:val="Normal"/>
    <w:uiPriority w:val="34"/>
    <w:qFormat/>
    <w:rsid w:val="000318B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64B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4B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167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922ECC-B09A-4677-8913-7BD394466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27</Pages>
  <Words>7221</Words>
  <Characters>41160</Characters>
  <Application>Microsoft Office Word</Application>
  <DocSecurity>0</DocSecurity>
  <Lines>343</Lines>
  <Paragraphs>96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Sirbu</dc:creator>
  <cp:keywords/>
  <dc:description/>
  <cp:lastModifiedBy>Chirila Veronica</cp:lastModifiedBy>
  <cp:revision>3</cp:revision>
  <cp:lastPrinted>2019-11-25T10:45:00Z</cp:lastPrinted>
  <dcterms:created xsi:type="dcterms:W3CDTF">2019-11-27T10:00:00Z</dcterms:created>
  <dcterms:modified xsi:type="dcterms:W3CDTF">2019-11-27T11:06:00Z</dcterms:modified>
</cp:coreProperties>
</file>